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43AA1" w14:textId="77777777" w:rsidR="009A770B" w:rsidRPr="00984C8B" w:rsidRDefault="00E35168" w:rsidP="006F0CDD">
      <w:pPr>
        <w:jc w:val="center"/>
        <w:rPr>
          <w:rFonts w:ascii="Tahoma" w:hAnsi="Tahoma" w:cs="Tahoma"/>
          <w:b/>
          <w:color w:val="004990"/>
          <w:sz w:val="28"/>
          <w:szCs w:val="28"/>
        </w:rPr>
      </w:pPr>
      <w:r>
        <w:rPr>
          <w:rFonts w:ascii="Tahoma" w:hAnsi="Tahoma" w:cs="Tahoma"/>
          <w:b/>
          <w:color w:val="004990"/>
          <w:sz w:val="28"/>
          <w:szCs w:val="28"/>
        </w:rPr>
        <w:tab/>
      </w:r>
    </w:p>
    <w:p w14:paraId="71CA170A" w14:textId="77777777" w:rsidR="00FF4FF0" w:rsidRDefault="00FF4FF0" w:rsidP="009A770B">
      <w:pPr>
        <w:jc w:val="center"/>
        <w:rPr>
          <w:rFonts w:ascii="Tahoma" w:hAnsi="Tahoma" w:cs="Tahoma"/>
          <w:b/>
          <w:color w:val="004990"/>
          <w:sz w:val="32"/>
          <w:szCs w:val="32"/>
        </w:rPr>
      </w:pPr>
    </w:p>
    <w:p w14:paraId="70E2D1B1" w14:textId="77777777" w:rsidR="00FF4FF0" w:rsidRDefault="00FF4FF0" w:rsidP="009A770B">
      <w:pPr>
        <w:jc w:val="center"/>
        <w:rPr>
          <w:rFonts w:ascii="Tahoma" w:hAnsi="Tahoma" w:cs="Tahoma"/>
          <w:b/>
          <w:color w:val="004990"/>
          <w:sz w:val="32"/>
          <w:szCs w:val="32"/>
        </w:rPr>
      </w:pPr>
    </w:p>
    <w:p w14:paraId="48936544" w14:textId="77777777" w:rsidR="00FF4FF0" w:rsidRDefault="00FF4FF0" w:rsidP="009A770B">
      <w:pPr>
        <w:jc w:val="center"/>
        <w:rPr>
          <w:rFonts w:ascii="Tahoma" w:hAnsi="Tahoma" w:cs="Tahoma"/>
          <w:b/>
          <w:color w:val="004990"/>
          <w:sz w:val="32"/>
          <w:szCs w:val="32"/>
        </w:rPr>
      </w:pPr>
    </w:p>
    <w:p w14:paraId="59A0C62E"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07DFC2CF"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2E41287C" w14:textId="77777777" w:rsidR="009A770B" w:rsidRPr="00984C8B" w:rsidRDefault="009A770B" w:rsidP="009A770B">
      <w:pPr>
        <w:jc w:val="center"/>
        <w:rPr>
          <w:rFonts w:ascii="Tahoma" w:hAnsi="Tahoma" w:cs="Tahoma"/>
          <w:b/>
          <w:color w:val="004990"/>
        </w:rPr>
      </w:pPr>
    </w:p>
    <w:p w14:paraId="14BAFA1C" w14:textId="77777777" w:rsidR="009A770B" w:rsidRPr="00984C8B" w:rsidRDefault="009A770B" w:rsidP="009A770B">
      <w:pPr>
        <w:jc w:val="center"/>
        <w:rPr>
          <w:rFonts w:ascii="Tahoma" w:hAnsi="Tahoma" w:cs="Tahoma"/>
          <w:b/>
          <w:color w:val="004990"/>
        </w:rPr>
      </w:pPr>
    </w:p>
    <w:p w14:paraId="6419CE93" w14:textId="77777777" w:rsidR="009A770B" w:rsidRPr="00984C8B" w:rsidRDefault="009A770B" w:rsidP="009A770B">
      <w:pPr>
        <w:jc w:val="center"/>
        <w:rPr>
          <w:rFonts w:ascii="Tahoma" w:hAnsi="Tahoma" w:cs="Tahoma"/>
          <w:snapToGrid w:val="0"/>
          <w:color w:val="004990"/>
        </w:rPr>
      </w:pPr>
    </w:p>
    <w:p w14:paraId="4D16C567" w14:textId="77777777" w:rsidR="009A770B" w:rsidRPr="00984C8B" w:rsidRDefault="009A770B" w:rsidP="009A770B">
      <w:pPr>
        <w:jc w:val="center"/>
        <w:rPr>
          <w:rFonts w:ascii="Tahoma" w:hAnsi="Tahoma" w:cs="Tahoma"/>
          <w:snapToGrid w:val="0"/>
          <w:color w:val="004990"/>
        </w:rPr>
      </w:pPr>
    </w:p>
    <w:p w14:paraId="7D9FDEC0"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75601732" wp14:editId="0266D9BF">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9315FE3" w14:textId="77777777" w:rsidR="009A770B" w:rsidRPr="00984C8B" w:rsidRDefault="009A770B" w:rsidP="009A770B">
      <w:pPr>
        <w:jc w:val="center"/>
        <w:rPr>
          <w:rFonts w:ascii="Tahoma" w:hAnsi="Tahoma" w:cs="Tahoma"/>
          <w:snapToGrid w:val="0"/>
          <w:color w:val="004990"/>
        </w:rPr>
      </w:pPr>
    </w:p>
    <w:p w14:paraId="76387648" w14:textId="77777777" w:rsidR="009A770B" w:rsidRPr="00984C8B" w:rsidRDefault="009A770B" w:rsidP="009A770B">
      <w:pPr>
        <w:jc w:val="center"/>
        <w:rPr>
          <w:rFonts w:ascii="Tahoma" w:hAnsi="Tahoma" w:cs="Tahoma"/>
          <w:snapToGrid w:val="0"/>
          <w:color w:val="004990"/>
        </w:rPr>
      </w:pPr>
    </w:p>
    <w:p w14:paraId="6F1E9ADE" w14:textId="77777777" w:rsidR="009A770B" w:rsidRPr="00984C8B" w:rsidRDefault="009A770B" w:rsidP="009A770B">
      <w:pPr>
        <w:jc w:val="center"/>
        <w:rPr>
          <w:rFonts w:ascii="Tahoma" w:hAnsi="Tahoma" w:cs="Tahoma"/>
          <w:snapToGrid w:val="0"/>
          <w:color w:val="004990"/>
        </w:rPr>
      </w:pPr>
    </w:p>
    <w:p w14:paraId="04283A74" w14:textId="77777777" w:rsidR="009A770B" w:rsidRPr="00984C8B" w:rsidRDefault="009A770B" w:rsidP="009A770B">
      <w:pPr>
        <w:jc w:val="center"/>
        <w:rPr>
          <w:rFonts w:ascii="Tahoma" w:hAnsi="Tahoma" w:cs="Tahoma"/>
          <w:snapToGrid w:val="0"/>
          <w:color w:val="004990"/>
        </w:rPr>
      </w:pPr>
    </w:p>
    <w:p w14:paraId="165714BD" w14:textId="77777777" w:rsidR="009A770B" w:rsidRPr="00984C8B" w:rsidRDefault="009A770B" w:rsidP="009A770B">
      <w:pPr>
        <w:jc w:val="center"/>
        <w:rPr>
          <w:rFonts w:ascii="Tahoma" w:hAnsi="Tahoma" w:cs="Tahoma"/>
          <w:snapToGrid w:val="0"/>
          <w:color w:val="004990"/>
        </w:rPr>
      </w:pPr>
    </w:p>
    <w:p w14:paraId="25C34AAA" w14:textId="77777777" w:rsidR="009A770B" w:rsidRPr="00984C8B" w:rsidRDefault="009A770B" w:rsidP="009A770B">
      <w:pPr>
        <w:jc w:val="center"/>
        <w:rPr>
          <w:rFonts w:ascii="Tahoma" w:hAnsi="Tahoma" w:cs="Tahoma"/>
          <w:snapToGrid w:val="0"/>
          <w:color w:val="004990"/>
        </w:rPr>
      </w:pPr>
    </w:p>
    <w:p w14:paraId="5014117B" w14:textId="77777777" w:rsidR="009A770B" w:rsidRPr="00984C8B" w:rsidRDefault="009A770B" w:rsidP="009A770B">
      <w:pPr>
        <w:jc w:val="center"/>
        <w:rPr>
          <w:rFonts w:ascii="Tahoma" w:hAnsi="Tahoma" w:cs="Tahoma"/>
          <w:snapToGrid w:val="0"/>
          <w:color w:val="004990"/>
        </w:rPr>
      </w:pPr>
    </w:p>
    <w:p w14:paraId="2CEF7E97" w14:textId="77777777" w:rsidR="009A770B" w:rsidRPr="00984C8B" w:rsidRDefault="009A770B" w:rsidP="009A770B">
      <w:pPr>
        <w:jc w:val="center"/>
        <w:rPr>
          <w:rFonts w:ascii="Tahoma" w:hAnsi="Tahoma" w:cs="Tahoma"/>
          <w:snapToGrid w:val="0"/>
          <w:color w:val="004990"/>
        </w:rPr>
      </w:pPr>
    </w:p>
    <w:p w14:paraId="7AD837B3" w14:textId="77777777" w:rsidR="009A770B" w:rsidRPr="00984C8B" w:rsidRDefault="009A770B" w:rsidP="009A770B">
      <w:pPr>
        <w:jc w:val="center"/>
        <w:rPr>
          <w:rFonts w:ascii="Tahoma" w:hAnsi="Tahoma" w:cs="Tahoma"/>
          <w:snapToGrid w:val="0"/>
          <w:color w:val="004990"/>
        </w:rPr>
      </w:pPr>
    </w:p>
    <w:p w14:paraId="53DDCDDB" w14:textId="77777777" w:rsidR="009A770B" w:rsidRPr="00984C8B" w:rsidRDefault="009A770B" w:rsidP="009A770B">
      <w:pPr>
        <w:jc w:val="center"/>
        <w:rPr>
          <w:rFonts w:ascii="Tahoma" w:hAnsi="Tahoma" w:cs="Tahoma"/>
          <w:snapToGrid w:val="0"/>
          <w:color w:val="004990"/>
        </w:rPr>
      </w:pPr>
    </w:p>
    <w:p w14:paraId="7F2F1FE6" w14:textId="77777777" w:rsidR="009A770B" w:rsidRPr="00984C8B" w:rsidRDefault="009A770B" w:rsidP="009A770B">
      <w:pPr>
        <w:jc w:val="center"/>
        <w:rPr>
          <w:rFonts w:ascii="Tahoma" w:hAnsi="Tahoma" w:cs="Tahoma"/>
          <w:snapToGrid w:val="0"/>
          <w:color w:val="004990"/>
        </w:rPr>
      </w:pPr>
    </w:p>
    <w:p w14:paraId="4DE7B67C" w14:textId="77777777" w:rsidR="009A770B" w:rsidRPr="00984C8B" w:rsidRDefault="009A770B" w:rsidP="009A770B">
      <w:pPr>
        <w:jc w:val="center"/>
        <w:rPr>
          <w:rFonts w:ascii="Tahoma" w:hAnsi="Tahoma" w:cs="Tahoma"/>
          <w:snapToGrid w:val="0"/>
          <w:color w:val="004990"/>
        </w:rPr>
      </w:pPr>
    </w:p>
    <w:p w14:paraId="4D509DAB" w14:textId="77777777" w:rsidR="009A770B" w:rsidRPr="00984C8B" w:rsidRDefault="009A770B" w:rsidP="009A770B">
      <w:pPr>
        <w:jc w:val="center"/>
        <w:rPr>
          <w:rFonts w:ascii="Tahoma" w:hAnsi="Tahoma" w:cs="Tahoma"/>
          <w:snapToGrid w:val="0"/>
          <w:color w:val="004990"/>
        </w:rPr>
      </w:pPr>
    </w:p>
    <w:p w14:paraId="28BD952B" w14:textId="77777777" w:rsidR="009A770B" w:rsidRPr="00984C8B" w:rsidRDefault="009A770B" w:rsidP="009A770B">
      <w:pPr>
        <w:jc w:val="center"/>
        <w:rPr>
          <w:rFonts w:ascii="Tahoma" w:hAnsi="Tahoma" w:cs="Tahoma"/>
          <w:snapToGrid w:val="0"/>
          <w:color w:val="004990"/>
        </w:rPr>
      </w:pPr>
    </w:p>
    <w:p w14:paraId="0C10699E" w14:textId="77777777" w:rsidR="009A770B" w:rsidRPr="00984C8B" w:rsidRDefault="009A770B" w:rsidP="009A770B">
      <w:pPr>
        <w:jc w:val="center"/>
        <w:rPr>
          <w:rFonts w:ascii="Tahoma" w:hAnsi="Tahoma" w:cs="Tahoma"/>
          <w:snapToGrid w:val="0"/>
          <w:color w:val="004990"/>
        </w:rPr>
      </w:pPr>
    </w:p>
    <w:p w14:paraId="6CB08173" w14:textId="77777777" w:rsidR="009A770B" w:rsidRPr="00984C8B" w:rsidRDefault="009A770B" w:rsidP="009A770B">
      <w:pPr>
        <w:jc w:val="center"/>
        <w:rPr>
          <w:rFonts w:ascii="Tahoma" w:hAnsi="Tahoma" w:cs="Tahoma"/>
          <w:b/>
          <w:color w:val="004990"/>
        </w:rPr>
      </w:pPr>
    </w:p>
    <w:p w14:paraId="4A631BAD" w14:textId="77777777" w:rsidR="009A770B" w:rsidRPr="00984C8B" w:rsidRDefault="009A770B" w:rsidP="009A770B">
      <w:pPr>
        <w:jc w:val="center"/>
        <w:rPr>
          <w:rFonts w:ascii="Tahoma" w:hAnsi="Tahoma" w:cs="Tahoma"/>
          <w:b/>
          <w:color w:val="004990"/>
        </w:rPr>
      </w:pPr>
    </w:p>
    <w:p w14:paraId="5729A246" w14:textId="552441D9" w:rsidR="009A770B" w:rsidRPr="00832072" w:rsidRDefault="00134D7B" w:rsidP="009A770B">
      <w:pPr>
        <w:jc w:val="center"/>
        <w:rPr>
          <w:rFonts w:ascii="Tahoma" w:hAnsi="Tahoma" w:cs="Tahoma"/>
          <w:b/>
          <w:color w:val="004990"/>
          <w:sz w:val="28"/>
          <w:szCs w:val="28"/>
        </w:rPr>
      </w:pPr>
      <w:r>
        <w:rPr>
          <w:rFonts w:ascii="Tahoma" w:hAnsi="Tahoma" w:cs="Tahoma"/>
          <w:b/>
          <w:color w:val="004990"/>
          <w:sz w:val="28"/>
          <w:szCs w:val="28"/>
        </w:rPr>
        <w:t>TERMINOS BÁSICOS DE CONTRATACIÓN</w:t>
      </w:r>
    </w:p>
    <w:p w14:paraId="73433CE1" w14:textId="77777777" w:rsidR="00003973" w:rsidRDefault="00003973" w:rsidP="00003973">
      <w:pPr>
        <w:jc w:val="center"/>
        <w:rPr>
          <w:rFonts w:ascii="Tahoma" w:hAnsi="Tahoma" w:cs="Tahoma"/>
          <w:b/>
          <w:color w:val="365F91"/>
          <w:sz w:val="28"/>
          <w:szCs w:val="28"/>
        </w:rPr>
      </w:pPr>
    </w:p>
    <w:p w14:paraId="758381B1"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34227A7A"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51134A2D" w14:textId="77777777" w:rsidR="008E4509" w:rsidRDefault="008E4509" w:rsidP="008E4509">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04</w:t>
            </w:r>
            <w:r w:rsidR="009949B9">
              <w:rPr>
                <w:rFonts w:ascii="Tahoma" w:hAnsi="Tahoma" w:cs="Tahoma"/>
                <w:b/>
                <w:color w:val="004990"/>
                <w:sz w:val="24"/>
                <w:lang w:val="es-BO"/>
              </w:rPr>
              <w:t>5</w:t>
            </w:r>
            <w:r>
              <w:rPr>
                <w:rFonts w:ascii="Tahoma" w:hAnsi="Tahoma" w:cs="Tahoma"/>
                <w:b/>
                <w:color w:val="004990"/>
                <w:sz w:val="24"/>
                <w:lang w:val="es-BO"/>
              </w:rPr>
              <w:t>/2016</w:t>
            </w:r>
          </w:p>
          <w:p w14:paraId="6C118952" w14:textId="77777777" w:rsidR="001E5779" w:rsidRDefault="001E5779" w:rsidP="001E5779">
            <w:pPr>
              <w:ind w:left="357"/>
              <w:jc w:val="center"/>
              <w:rPr>
                <w:rFonts w:ascii="Tahoma" w:hAnsi="Tahoma" w:cs="Tahoma"/>
                <w:b/>
                <w:color w:val="004990"/>
                <w:sz w:val="24"/>
                <w:lang w:val="es-BO"/>
              </w:rPr>
            </w:pPr>
          </w:p>
          <w:p w14:paraId="77CDFAFC" w14:textId="77777777" w:rsidR="00003973" w:rsidRPr="00155EDB" w:rsidRDefault="009949B9" w:rsidP="00E37086">
            <w:pPr>
              <w:ind w:left="357"/>
              <w:jc w:val="center"/>
              <w:rPr>
                <w:rFonts w:ascii="Tahoma" w:hAnsi="Tahoma" w:cs="Tahoma"/>
                <w:b/>
                <w:color w:val="365F91"/>
                <w:sz w:val="24"/>
                <w:lang w:val="es-BO"/>
              </w:rPr>
            </w:pPr>
            <w:r w:rsidRPr="009949B9">
              <w:rPr>
                <w:rFonts w:ascii="Tahoma" w:hAnsi="Tahoma" w:cs="Tahoma"/>
                <w:b/>
                <w:color w:val="004990"/>
                <w:sz w:val="24"/>
                <w:szCs w:val="28"/>
              </w:rPr>
              <w:t>“</w:t>
            </w:r>
            <w:bookmarkStart w:id="0" w:name="_GoBack"/>
            <w:r w:rsidRPr="009949B9">
              <w:rPr>
                <w:rFonts w:ascii="Tahoma" w:hAnsi="Tahoma" w:cs="Tahoma"/>
                <w:b/>
                <w:color w:val="004990"/>
                <w:sz w:val="24"/>
                <w:szCs w:val="28"/>
              </w:rPr>
              <w:t>AMPLIACIÓN INFRAESTRUCTURA DE PROCESAMIENTO X86</w:t>
            </w:r>
            <w:bookmarkEnd w:id="0"/>
            <w:r w:rsidRPr="009949B9">
              <w:rPr>
                <w:rFonts w:ascii="Tahoma" w:hAnsi="Tahoma" w:cs="Tahoma"/>
                <w:b/>
                <w:color w:val="004990"/>
                <w:sz w:val="24"/>
                <w:szCs w:val="28"/>
              </w:rPr>
              <w:t>“</w:t>
            </w:r>
          </w:p>
        </w:tc>
      </w:tr>
    </w:tbl>
    <w:p w14:paraId="29C16793" w14:textId="77777777" w:rsidR="00003973" w:rsidRPr="00FB7E92" w:rsidRDefault="00003973" w:rsidP="00003973"/>
    <w:p w14:paraId="7BAF304A" w14:textId="77777777" w:rsidR="009A770B" w:rsidRDefault="009A770B" w:rsidP="009A770B">
      <w:pPr>
        <w:rPr>
          <w:color w:val="004990"/>
        </w:rPr>
      </w:pPr>
    </w:p>
    <w:p w14:paraId="0ADC8870" w14:textId="77777777" w:rsidR="00003973" w:rsidRPr="00984C8B" w:rsidRDefault="00003973" w:rsidP="009A770B">
      <w:pPr>
        <w:rPr>
          <w:color w:val="004990"/>
        </w:rPr>
      </w:pPr>
    </w:p>
    <w:p w14:paraId="496AE669" w14:textId="77777777" w:rsidR="009A770B" w:rsidRPr="00984C8B" w:rsidRDefault="009A770B" w:rsidP="009A770B">
      <w:pPr>
        <w:rPr>
          <w:color w:val="004990"/>
        </w:rPr>
      </w:pPr>
    </w:p>
    <w:p w14:paraId="25162D0D" w14:textId="77777777" w:rsidR="009A770B" w:rsidRPr="00984C8B" w:rsidRDefault="009A770B" w:rsidP="009A770B">
      <w:pPr>
        <w:rPr>
          <w:color w:val="004990"/>
        </w:rPr>
      </w:pPr>
    </w:p>
    <w:p w14:paraId="5ECB1C92" w14:textId="77777777" w:rsidR="009A770B" w:rsidRPr="00984C8B" w:rsidRDefault="009A770B" w:rsidP="009A770B">
      <w:pPr>
        <w:rPr>
          <w:color w:val="004990"/>
        </w:rPr>
      </w:pPr>
    </w:p>
    <w:p w14:paraId="3113E681" w14:textId="77777777" w:rsidR="00FF4FF0" w:rsidRDefault="00FF4FF0" w:rsidP="006D5BCF">
      <w:pPr>
        <w:jc w:val="center"/>
        <w:rPr>
          <w:rFonts w:ascii="Tahoma" w:hAnsi="Tahoma" w:cs="Tahoma"/>
          <w:b/>
          <w:color w:val="004990"/>
          <w:sz w:val="32"/>
          <w:szCs w:val="32"/>
        </w:rPr>
      </w:pPr>
    </w:p>
    <w:p w14:paraId="637EB80E" w14:textId="77777777" w:rsidR="00FF4FF0" w:rsidRDefault="00FF4FF0" w:rsidP="006D5BCF">
      <w:pPr>
        <w:jc w:val="center"/>
        <w:rPr>
          <w:rFonts w:ascii="Tahoma" w:hAnsi="Tahoma" w:cs="Tahoma"/>
          <w:b/>
          <w:color w:val="004990"/>
          <w:sz w:val="32"/>
          <w:szCs w:val="32"/>
        </w:rPr>
      </w:pPr>
    </w:p>
    <w:p w14:paraId="0F67DF15" w14:textId="77777777" w:rsidR="00FF4FF0" w:rsidRDefault="00FF4FF0" w:rsidP="006D5BCF">
      <w:pPr>
        <w:jc w:val="center"/>
        <w:rPr>
          <w:rFonts w:ascii="Tahoma" w:hAnsi="Tahoma" w:cs="Tahoma"/>
          <w:b/>
          <w:color w:val="004990"/>
          <w:sz w:val="32"/>
          <w:szCs w:val="32"/>
        </w:rPr>
      </w:pPr>
    </w:p>
    <w:p w14:paraId="1EE5F4FC" w14:textId="77777777" w:rsidR="00FF4FF0" w:rsidRDefault="00FF4FF0" w:rsidP="006D5BCF">
      <w:pPr>
        <w:jc w:val="center"/>
        <w:rPr>
          <w:rFonts w:ascii="Tahoma" w:hAnsi="Tahoma" w:cs="Tahoma"/>
          <w:b/>
          <w:color w:val="004990"/>
          <w:sz w:val="32"/>
          <w:szCs w:val="32"/>
        </w:rPr>
      </w:pPr>
    </w:p>
    <w:p w14:paraId="76F41E8B" w14:textId="77777777" w:rsidR="00FF4FF0" w:rsidRDefault="00FF4FF0" w:rsidP="006D5BCF">
      <w:pPr>
        <w:jc w:val="center"/>
        <w:rPr>
          <w:rFonts w:ascii="Tahoma" w:hAnsi="Tahoma" w:cs="Tahoma"/>
          <w:b/>
          <w:color w:val="004990"/>
          <w:sz w:val="32"/>
          <w:szCs w:val="32"/>
        </w:rPr>
      </w:pPr>
    </w:p>
    <w:p w14:paraId="0E44A0C7" w14:textId="77777777" w:rsidR="00FF4FF0" w:rsidRDefault="00FF4FF0" w:rsidP="006D5BCF">
      <w:pPr>
        <w:jc w:val="center"/>
        <w:rPr>
          <w:rFonts w:ascii="Tahoma" w:hAnsi="Tahoma" w:cs="Tahoma"/>
          <w:b/>
          <w:color w:val="004990"/>
          <w:sz w:val="32"/>
          <w:szCs w:val="32"/>
        </w:rPr>
      </w:pPr>
    </w:p>
    <w:p w14:paraId="79D8A385" w14:textId="77777777" w:rsidR="00FF4FF0" w:rsidRDefault="00FF4FF0" w:rsidP="006D5BCF">
      <w:pPr>
        <w:jc w:val="center"/>
        <w:rPr>
          <w:rFonts w:ascii="Tahoma" w:hAnsi="Tahoma" w:cs="Tahoma"/>
          <w:b/>
          <w:color w:val="004990"/>
          <w:sz w:val="32"/>
          <w:szCs w:val="32"/>
        </w:rPr>
      </w:pPr>
    </w:p>
    <w:p w14:paraId="07060C1F" w14:textId="77777777" w:rsidR="00FF4FF0" w:rsidRDefault="00FF4FF0" w:rsidP="006D5BCF">
      <w:pPr>
        <w:jc w:val="center"/>
        <w:rPr>
          <w:rFonts w:ascii="Tahoma" w:hAnsi="Tahoma" w:cs="Tahoma"/>
          <w:b/>
          <w:color w:val="004990"/>
          <w:sz w:val="32"/>
          <w:szCs w:val="32"/>
        </w:rPr>
      </w:pPr>
    </w:p>
    <w:p w14:paraId="0E0BBCD5" w14:textId="77777777" w:rsidR="00FF4FF0" w:rsidRDefault="00FF4FF0" w:rsidP="006D5BCF">
      <w:pPr>
        <w:jc w:val="center"/>
        <w:rPr>
          <w:rFonts w:ascii="Tahoma" w:hAnsi="Tahoma" w:cs="Tahoma"/>
          <w:b/>
          <w:color w:val="004990"/>
          <w:sz w:val="32"/>
          <w:szCs w:val="32"/>
        </w:rPr>
      </w:pPr>
    </w:p>
    <w:p w14:paraId="7357FA5D" w14:textId="77777777" w:rsidR="000F105A" w:rsidRDefault="000F105A" w:rsidP="006D5BCF">
      <w:pPr>
        <w:jc w:val="center"/>
        <w:rPr>
          <w:rFonts w:ascii="Tahoma" w:hAnsi="Tahoma" w:cs="Tahoma"/>
          <w:b/>
          <w:color w:val="004990"/>
          <w:sz w:val="32"/>
          <w:szCs w:val="32"/>
        </w:rPr>
      </w:pPr>
    </w:p>
    <w:p w14:paraId="112CAA77" w14:textId="77777777" w:rsidR="000F105A" w:rsidRDefault="000F105A" w:rsidP="006D5BCF">
      <w:pPr>
        <w:jc w:val="center"/>
        <w:rPr>
          <w:rFonts w:ascii="Tahoma" w:hAnsi="Tahoma" w:cs="Tahoma"/>
          <w:b/>
          <w:color w:val="004990"/>
          <w:sz w:val="32"/>
          <w:szCs w:val="32"/>
        </w:rPr>
      </w:pPr>
    </w:p>
    <w:p w14:paraId="79944143" w14:textId="77777777" w:rsidR="000F105A" w:rsidRDefault="000F105A" w:rsidP="006D5BCF">
      <w:pPr>
        <w:jc w:val="center"/>
        <w:rPr>
          <w:rFonts w:ascii="Tahoma" w:hAnsi="Tahoma" w:cs="Tahoma"/>
          <w:b/>
          <w:color w:val="004990"/>
          <w:sz w:val="32"/>
          <w:szCs w:val="32"/>
        </w:rPr>
      </w:pPr>
    </w:p>
    <w:p w14:paraId="4798A3B8" w14:textId="77777777" w:rsidR="000F105A" w:rsidRDefault="000F105A" w:rsidP="006D5BCF">
      <w:pPr>
        <w:jc w:val="center"/>
        <w:rPr>
          <w:rFonts w:ascii="Tahoma" w:hAnsi="Tahoma" w:cs="Tahoma"/>
          <w:b/>
          <w:color w:val="004990"/>
          <w:sz w:val="32"/>
          <w:szCs w:val="32"/>
        </w:rPr>
      </w:pPr>
    </w:p>
    <w:p w14:paraId="45CDB7C3" w14:textId="77777777" w:rsidR="000F105A" w:rsidRDefault="000F105A" w:rsidP="006D5BCF">
      <w:pPr>
        <w:jc w:val="center"/>
        <w:rPr>
          <w:rFonts w:ascii="Tahoma" w:hAnsi="Tahoma" w:cs="Tahoma"/>
          <w:b/>
          <w:color w:val="004990"/>
          <w:sz w:val="32"/>
          <w:szCs w:val="32"/>
        </w:rPr>
      </w:pPr>
    </w:p>
    <w:p w14:paraId="000F9F97" w14:textId="77777777" w:rsidR="000F105A" w:rsidRDefault="000F105A" w:rsidP="006D5BCF">
      <w:pPr>
        <w:jc w:val="center"/>
        <w:rPr>
          <w:rFonts w:ascii="Tahoma" w:hAnsi="Tahoma" w:cs="Tahoma"/>
          <w:b/>
          <w:color w:val="004990"/>
          <w:sz w:val="32"/>
          <w:szCs w:val="32"/>
        </w:rPr>
      </w:pPr>
    </w:p>
    <w:p w14:paraId="726A1EF9" w14:textId="77777777" w:rsidR="000F105A" w:rsidRDefault="000F105A" w:rsidP="006D5BCF">
      <w:pPr>
        <w:jc w:val="center"/>
        <w:rPr>
          <w:rFonts w:ascii="Tahoma" w:hAnsi="Tahoma" w:cs="Tahoma"/>
          <w:b/>
          <w:color w:val="004990"/>
          <w:sz w:val="32"/>
          <w:szCs w:val="32"/>
        </w:rPr>
      </w:pPr>
    </w:p>
    <w:p w14:paraId="6C331C5C" w14:textId="77777777" w:rsidR="006D5BCF" w:rsidRPr="00984C8B" w:rsidRDefault="006D5BCF" w:rsidP="006D5BCF">
      <w:pPr>
        <w:rPr>
          <w:color w:val="004990"/>
        </w:rPr>
      </w:pPr>
    </w:p>
    <w:p w14:paraId="7FD3DE3E" w14:textId="77777777" w:rsidR="006D5BCF" w:rsidRPr="00984C8B" w:rsidRDefault="006D5BCF" w:rsidP="006D5BCF">
      <w:pPr>
        <w:rPr>
          <w:color w:val="004990"/>
        </w:rPr>
      </w:pPr>
    </w:p>
    <w:p w14:paraId="7E01F538" w14:textId="77777777" w:rsidR="006D5BCF" w:rsidRPr="00984C8B" w:rsidRDefault="006D5BCF" w:rsidP="006D5BCF">
      <w:pPr>
        <w:rPr>
          <w:color w:val="004990"/>
        </w:rPr>
      </w:pPr>
    </w:p>
    <w:p w14:paraId="2C29598F" w14:textId="77777777" w:rsidR="006D5BCF" w:rsidRPr="00984C8B" w:rsidRDefault="006D5BCF" w:rsidP="006D5BCF">
      <w:pPr>
        <w:rPr>
          <w:color w:val="004990"/>
        </w:rPr>
      </w:pPr>
    </w:p>
    <w:p w14:paraId="495D924C" w14:textId="77777777" w:rsidR="006D5BCF" w:rsidRPr="00984C8B" w:rsidRDefault="006D5BCF" w:rsidP="006D5BCF">
      <w:pPr>
        <w:rPr>
          <w:color w:val="004990"/>
        </w:rPr>
      </w:pPr>
    </w:p>
    <w:p w14:paraId="25C2552A"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2B49E0C9" w14:textId="77777777" w:rsidR="006D5BCF" w:rsidRPr="00EF7763" w:rsidRDefault="006D5BCF" w:rsidP="006D5BCF">
      <w:pPr>
        <w:rPr>
          <w:color w:val="004990"/>
        </w:rPr>
      </w:pPr>
    </w:p>
    <w:p w14:paraId="4C413F28"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7E20CDF3" w14:textId="77777777" w:rsidR="00922427" w:rsidRPr="00EF7763" w:rsidRDefault="006C4F93">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4B89DD1C" w14:textId="77777777" w:rsidR="00922427" w:rsidRPr="00EF7763" w:rsidRDefault="006C4F93">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573896">
        <w:rPr>
          <w:noProof/>
          <w:color w:val="004990"/>
        </w:rPr>
        <w:t>6</w:t>
      </w:r>
    </w:p>
    <w:p w14:paraId="02F46281" w14:textId="77777777" w:rsidR="009A770B" w:rsidRPr="00984C8B" w:rsidRDefault="00A8244F" w:rsidP="006D5BCF">
      <w:pPr>
        <w:rPr>
          <w:b/>
          <w:color w:val="004990"/>
          <w:highlight w:val="yellow"/>
        </w:rPr>
      </w:pPr>
      <w:r w:rsidRPr="00EF7763">
        <w:rPr>
          <w:b/>
          <w:color w:val="004990"/>
          <w:highlight w:val="yellow"/>
        </w:rPr>
        <w:fldChar w:fldCharType="end"/>
      </w:r>
    </w:p>
    <w:p w14:paraId="74738E7B"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3"/>
          <w:footerReference w:type="default" r:id="rId14"/>
          <w:pgSz w:w="12240" w:h="15840"/>
          <w:pgMar w:top="1276" w:right="1701" w:bottom="993" w:left="1701" w:header="708" w:footer="793" w:gutter="0"/>
          <w:cols w:space="708"/>
          <w:titlePg/>
          <w:docGrid w:linePitch="360"/>
        </w:sectPr>
      </w:pPr>
    </w:p>
    <w:p w14:paraId="102DF78E" w14:textId="77777777"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4E7EB829"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6E6BD1DC"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395EE460" w14:textId="77777777" w:rsidR="00031550" w:rsidRDefault="001B40FC" w:rsidP="00903472">
      <w:pPr>
        <w:spacing w:before="120"/>
        <w:ind w:left="567"/>
        <w:jc w:val="both"/>
        <w:rPr>
          <w:rFonts w:ascii="Tahoma" w:hAnsi="Tahoma" w:cs="Tahoma"/>
          <w:color w:val="365F91" w:themeColor="accent1" w:themeShade="BF"/>
          <w:sz w:val="22"/>
          <w:szCs w:val="22"/>
        </w:rPr>
      </w:pPr>
      <w:r w:rsidRPr="001B40FC">
        <w:rPr>
          <w:rFonts w:ascii="Tahoma" w:hAnsi="Tahoma" w:cs="Tahoma"/>
          <w:color w:val="365F91" w:themeColor="accent1" w:themeShade="BF"/>
          <w:sz w:val="22"/>
          <w:szCs w:val="22"/>
        </w:rPr>
        <w:t xml:space="preserve">ENTEL S.A. tiene en proyecto </w:t>
      </w:r>
      <w:r w:rsidR="00031550">
        <w:rPr>
          <w:rFonts w:ascii="Tahoma" w:hAnsi="Tahoma" w:cs="Tahoma"/>
          <w:color w:val="365F91" w:themeColor="accent1" w:themeShade="BF"/>
          <w:sz w:val="22"/>
          <w:szCs w:val="22"/>
        </w:rPr>
        <w:t>el crecimiento de sistemas y potenciamiento de su Plataforma Nube Interna que potenciará el procesamiento de las nubes x86 internas.</w:t>
      </w:r>
    </w:p>
    <w:p w14:paraId="086C0FA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34A1CFF7" w14:textId="77777777" w:rsid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006E73">
        <w:rPr>
          <w:rFonts w:ascii="Tahoma" w:hAnsi="Tahoma" w:cs="Tahoma"/>
          <w:color w:val="365F91"/>
          <w:sz w:val="22"/>
          <w:szCs w:val="22"/>
        </w:rPr>
        <w:t>,</w:t>
      </w:r>
      <w:r w:rsidR="00FB3D33">
        <w:rPr>
          <w:rFonts w:ascii="Tahoma" w:hAnsi="Tahoma" w:cs="Tahoma"/>
          <w:color w:val="365F91"/>
          <w:sz w:val="22"/>
          <w:szCs w:val="22"/>
        </w:rPr>
        <w:t xml:space="preserve"> </w:t>
      </w:r>
      <w:r w:rsidR="00006E73" w:rsidRPr="001B40FC">
        <w:rPr>
          <w:rFonts w:ascii="Tahoma" w:hAnsi="Tahoma" w:cs="Tahoma"/>
          <w:color w:val="365F91" w:themeColor="accent1" w:themeShade="BF"/>
          <w:sz w:val="22"/>
          <w:szCs w:val="22"/>
          <w:lang w:val="es-ES_tradnl"/>
        </w:rPr>
        <w:t xml:space="preserve">instalación e implementación </w:t>
      </w:r>
      <w:r w:rsidR="0007070A">
        <w:rPr>
          <w:rFonts w:ascii="Tahoma" w:hAnsi="Tahoma" w:cs="Tahoma"/>
          <w:color w:val="365F91" w:themeColor="accent1" w:themeShade="BF"/>
          <w:sz w:val="22"/>
          <w:szCs w:val="22"/>
          <w:lang w:val="es-ES_tradnl"/>
        </w:rPr>
        <w:t>para</w:t>
      </w:r>
      <w:r w:rsidR="00006E73" w:rsidRPr="001B40FC">
        <w:rPr>
          <w:rFonts w:ascii="Tahoma" w:hAnsi="Tahoma" w:cs="Tahoma"/>
          <w:color w:val="365F91" w:themeColor="accent1" w:themeShade="BF"/>
          <w:sz w:val="22"/>
          <w:szCs w:val="22"/>
          <w:lang w:val="es-ES_tradnl"/>
        </w:rPr>
        <w:t xml:space="preserve"> </w:t>
      </w:r>
      <w:r w:rsidR="0007070A">
        <w:rPr>
          <w:rFonts w:ascii="Tahoma" w:hAnsi="Tahoma" w:cs="Tahoma"/>
          <w:color w:val="365F91" w:themeColor="accent1" w:themeShade="BF"/>
          <w:sz w:val="22"/>
          <w:szCs w:val="22"/>
          <w:lang w:val="es-ES_tradnl"/>
        </w:rPr>
        <w:t>la Ampliación de Infraestructura de procesamiento X86</w:t>
      </w:r>
      <w:r w:rsidR="00F7466A" w:rsidRPr="00F7466A">
        <w:rPr>
          <w:rFonts w:ascii="Tahoma" w:hAnsi="Tahoma" w:cs="Tahoma"/>
          <w:color w:val="365F91" w:themeColor="accent1" w:themeShade="BF"/>
          <w:sz w:val="22"/>
          <w:szCs w:val="22"/>
        </w:rPr>
        <w:t>, de acuerdo a las especificaciones técnicas detalladas en el presente documento</w:t>
      </w:r>
      <w:r w:rsidR="00006E73">
        <w:rPr>
          <w:rFonts w:ascii="Tahoma" w:hAnsi="Tahoma" w:cs="Tahoma"/>
          <w:color w:val="365F91" w:themeColor="accent1" w:themeShade="BF"/>
          <w:sz w:val="22"/>
          <w:szCs w:val="22"/>
        </w:rPr>
        <w:t>.</w:t>
      </w:r>
    </w:p>
    <w:p w14:paraId="3EB3FD17"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1A012457"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38DBCDEF" w14:textId="77777777" w:rsidR="00070F0F" w:rsidRDefault="00867EB6" w:rsidP="00C81DD3">
      <w:pPr>
        <w:ind w:left="567"/>
        <w:jc w:val="both"/>
        <w:rPr>
          <w:rFonts w:ascii="Tahoma" w:hAnsi="Tahoma" w:cs="Tahoma"/>
          <w:color w:val="365F91"/>
          <w:sz w:val="22"/>
          <w:szCs w:val="22"/>
        </w:rPr>
      </w:pPr>
      <w:r w:rsidRPr="007062BF">
        <w:rPr>
          <w:rFonts w:ascii="Tahoma" w:hAnsi="Tahoma" w:cs="Tahoma"/>
          <w:color w:val="365F91"/>
          <w:sz w:val="22"/>
          <w:szCs w:val="22"/>
        </w:rPr>
        <w:t xml:space="preserve">El proveedor adjudicado deberá entregar todo el equipamiento en </w:t>
      </w:r>
      <w:r w:rsidR="007062BF" w:rsidRPr="007062BF">
        <w:rPr>
          <w:rFonts w:ascii="Tahoma" w:hAnsi="Tahoma" w:cs="Tahoma"/>
          <w:color w:val="365F91"/>
          <w:sz w:val="22"/>
          <w:szCs w:val="22"/>
        </w:rPr>
        <w:t xml:space="preserve">el edifico Tower de </w:t>
      </w:r>
      <w:r w:rsidRPr="007062BF">
        <w:rPr>
          <w:rFonts w:ascii="Tahoma" w:hAnsi="Tahoma" w:cs="Tahoma"/>
          <w:color w:val="365F91"/>
          <w:sz w:val="22"/>
          <w:szCs w:val="22"/>
        </w:rPr>
        <w:t xml:space="preserve">ENTEL S.A. </w:t>
      </w:r>
      <w:r w:rsidR="00833959" w:rsidRPr="007062BF">
        <w:rPr>
          <w:rFonts w:ascii="Tahoma" w:hAnsi="Tahoma" w:cs="Tahoma"/>
          <w:color w:val="365F91"/>
          <w:sz w:val="22"/>
          <w:szCs w:val="22"/>
        </w:rPr>
        <w:t>d</w:t>
      </w:r>
      <w:r w:rsidR="00006E73" w:rsidRPr="007062BF">
        <w:rPr>
          <w:rFonts w:ascii="Tahoma" w:hAnsi="Tahoma" w:cs="Tahoma"/>
          <w:color w:val="365F91"/>
          <w:sz w:val="22"/>
          <w:szCs w:val="22"/>
        </w:rPr>
        <w:t>e</w:t>
      </w:r>
      <w:r w:rsidR="007062BF" w:rsidRPr="007062BF">
        <w:rPr>
          <w:rFonts w:ascii="Tahoma" w:hAnsi="Tahoma" w:cs="Tahoma"/>
          <w:color w:val="365F91"/>
          <w:sz w:val="22"/>
          <w:szCs w:val="22"/>
        </w:rPr>
        <w:t xml:space="preserve"> la ciudad de La Paz.</w:t>
      </w:r>
    </w:p>
    <w:p w14:paraId="637829B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13E5D7F5"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739A907E"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0BA61E59" w14:textId="77777777" w:rsidR="00440BD1" w:rsidRDefault="00440BD1" w:rsidP="00440BD1">
      <w:pPr>
        <w:numPr>
          <w:ilvl w:val="0"/>
          <w:numId w:val="8"/>
        </w:numPr>
        <w:spacing w:before="120"/>
        <w:ind w:left="567" w:hanging="567"/>
        <w:jc w:val="both"/>
        <w:rPr>
          <w:rFonts w:ascii="Tahoma" w:hAnsi="Tahoma" w:cs="Tahoma"/>
          <w:b/>
          <w:color w:val="004990"/>
          <w:sz w:val="28"/>
          <w:szCs w:val="28"/>
          <w:lang w:eastAsia="en-US" w:bidi="en-US"/>
        </w:rPr>
      </w:pPr>
      <w:bookmarkStart w:id="2" w:name="_Toc330030631"/>
      <w:bookmarkStart w:id="3" w:name="_Toc398650619"/>
      <w:r w:rsidRPr="00984C8B">
        <w:rPr>
          <w:rFonts w:ascii="Tahoma" w:hAnsi="Tahoma" w:cs="Tahoma"/>
          <w:b/>
          <w:color w:val="004990"/>
          <w:sz w:val="28"/>
          <w:szCs w:val="28"/>
          <w:lang w:eastAsia="en-US" w:bidi="en-US"/>
        </w:rPr>
        <w:t>Proponentes elegibles</w:t>
      </w:r>
    </w:p>
    <w:p w14:paraId="7EE6F772" w14:textId="77777777" w:rsidR="00440BD1" w:rsidRDefault="00440BD1" w:rsidP="00440BD1">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14:paraId="7DAFDCAD" w14:textId="77777777" w:rsidR="00440BD1" w:rsidRPr="00155320" w:rsidRDefault="00440BD1" w:rsidP="009D6F0D">
      <w:pPr>
        <w:pStyle w:val="Prrafodelista"/>
        <w:numPr>
          <w:ilvl w:val="0"/>
          <w:numId w:val="35"/>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5EB1DA3F" w14:textId="77777777" w:rsidR="00440BD1" w:rsidRPr="00155320" w:rsidRDefault="00440BD1" w:rsidP="009D6F0D">
      <w:pPr>
        <w:pStyle w:val="Prrafodelista"/>
        <w:numPr>
          <w:ilvl w:val="0"/>
          <w:numId w:val="35"/>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p>
    <w:p w14:paraId="680E9766" w14:textId="77777777" w:rsidR="00440BD1" w:rsidRPr="00155320" w:rsidRDefault="00440BD1" w:rsidP="009D6F0D">
      <w:pPr>
        <w:pStyle w:val="Prrafodelista"/>
        <w:numPr>
          <w:ilvl w:val="0"/>
          <w:numId w:val="35"/>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12D30F35" w14:textId="77777777" w:rsidR="00440BD1" w:rsidRPr="00E67E5D" w:rsidRDefault="00440BD1" w:rsidP="00440BD1">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Pr>
          <w:rFonts w:ascii="Tahoma" w:hAnsi="Tahoma" w:cs="Tahoma"/>
          <w:color w:val="004990"/>
          <w:sz w:val="22"/>
          <w:szCs w:val="22"/>
        </w:rPr>
        <w:t>E</w:t>
      </w:r>
      <w:r w:rsidRPr="00FC38F5">
        <w:rPr>
          <w:rFonts w:ascii="Tahoma" w:hAnsi="Tahoma" w:cs="Tahoma"/>
          <w:b/>
          <w:color w:val="004990"/>
          <w:sz w:val="22"/>
          <w:szCs w:val="22"/>
        </w:rPr>
        <w:t>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45FB0DFD" w14:textId="77777777" w:rsidR="00440BD1"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4B54836B" w14:textId="77777777" w:rsidR="00440BD1" w:rsidRDefault="00440BD1" w:rsidP="00440BD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044277EA" w14:textId="77777777" w:rsidR="00440BD1" w:rsidRDefault="00440BD1" w:rsidP="00440BD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04FF0FE6" w14:textId="77777777" w:rsidR="00440BD1" w:rsidRDefault="00440BD1" w:rsidP="00440BD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48118D65"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646A4749"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C3DB56D"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ins w:id="4" w:author="Maria Nydia Camberos Guerrero" w:date="2016-05-24T15:27:00Z">
        <w:r w:rsidR="00BC54A4">
          <w:rPr>
            <w:rFonts w:ascii="Tahoma" w:hAnsi="Tahoma" w:cs="Tahoma"/>
            <w:iCs/>
            <w:color w:val="004990"/>
            <w:sz w:val="22"/>
            <w:szCs w:val="22"/>
          </w:rPr>
          <w:t>s</w:t>
        </w:r>
      </w:ins>
      <w:r w:rsidRPr="00E94D8A">
        <w:rPr>
          <w:rFonts w:ascii="Tahoma" w:hAnsi="Tahoma" w:cs="Tahoma"/>
          <w:iCs/>
          <w:color w:val="004990"/>
          <w:sz w:val="22"/>
          <w:szCs w:val="22"/>
        </w:rPr>
        <w:t xml:space="preserve"> antes de la publicación de la convocatoria, así como las empresas controladas por éstos.</w:t>
      </w:r>
    </w:p>
    <w:p w14:paraId="466604BE"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hayan sido sancionados con cuatro (4) o más penalidades en un (1) año continuo, no podrán participar durante seis (6) meses después de la última penalidad.</w:t>
      </w:r>
    </w:p>
    <w:p w14:paraId="52D0C750"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2E7B1D2F" w14:textId="77777777" w:rsidR="00440BD1" w:rsidRPr="00E94D8A"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41B54BD" w14:textId="77777777" w:rsidR="00440BD1"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678EA722" w14:textId="77777777" w:rsidR="00440BD1"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66AEA056" w14:textId="77777777" w:rsidR="00440BD1" w:rsidRPr="007C6C69" w:rsidRDefault="00440BD1" w:rsidP="00440BD1">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5449ED0A" w14:textId="77777777" w:rsidR="00440BD1" w:rsidRPr="00E94D8A" w:rsidRDefault="00440BD1" w:rsidP="00440BD1">
      <w:pPr>
        <w:pStyle w:val="Prrafodelista"/>
        <w:spacing w:before="120"/>
        <w:ind w:left="1134"/>
        <w:contextualSpacing/>
        <w:jc w:val="both"/>
        <w:rPr>
          <w:rFonts w:ascii="Tahoma" w:hAnsi="Tahoma" w:cs="Tahoma"/>
          <w:iCs/>
          <w:color w:val="004990"/>
          <w:sz w:val="22"/>
          <w:szCs w:val="22"/>
        </w:rPr>
      </w:pPr>
    </w:p>
    <w:p w14:paraId="331784C1" w14:textId="77777777" w:rsidR="00440BD1" w:rsidRPr="00984C8B"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284CBE13" w14:textId="77777777" w:rsidR="00440BD1" w:rsidRPr="00CD07C3" w:rsidRDefault="00440BD1" w:rsidP="00440BD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056C83">
        <w:rPr>
          <w:rFonts w:ascii="Tahoma" w:hAnsi="Tahoma" w:cs="Tahoma"/>
          <w:color w:val="004990"/>
          <w:sz w:val="22"/>
          <w:szCs w:val="22"/>
        </w:rPr>
        <w:t>30</w:t>
      </w:r>
      <w:r>
        <w:rPr>
          <w:rFonts w:ascii="Tahoma" w:hAnsi="Tahoma" w:cs="Tahoma"/>
          <w:color w:val="004990"/>
          <w:sz w:val="22"/>
          <w:szCs w:val="22"/>
        </w:rPr>
        <w:t xml:space="preserve"> de </w:t>
      </w:r>
      <w:r w:rsidR="00A715A8">
        <w:rPr>
          <w:rFonts w:ascii="Tahoma" w:hAnsi="Tahoma" w:cs="Tahoma"/>
          <w:color w:val="004990"/>
          <w:sz w:val="22"/>
          <w:szCs w:val="22"/>
        </w:rPr>
        <w:t>mayo</w:t>
      </w:r>
      <w:r>
        <w:rPr>
          <w:rFonts w:ascii="Tahoma" w:hAnsi="Tahoma" w:cs="Tahoma"/>
          <w:color w:val="004990"/>
          <w:sz w:val="22"/>
          <w:szCs w:val="22"/>
        </w:rPr>
        <w:t xml:space="preserve"> de 2016</w:t>
      </w:r>
      <w:r w:rsidRPr="00CD07C3">
        <w:rPr>
          <w:rFonts w:ascii="Tahoma" w:hAnsi="Tahoma" w:cs="Tahoma"/>
          <w:color w:val="004990"/>
          <w:sz w:val="22"/>
          <w:szCs w:val="22"/>
        </w:rPr>
        <w:t>, hrs. 1</w:t>
      </w:r>
      <w:r>
        <w:rPr>
          <w:rFonts w:ascii="Tahoma" w:hAnsi="Tahoma" w:cs="Tahoma"/>
          <w:color w:val="004990"/>
          <w:sz w:val="22"/>
          <w:szCs w:val="22"/>
        </w:rPr>
        <w:t>2</w:t>
      </w:r>
      <w:r w:rsidRPr="00CD07C3">
        <w:rPr>
          <w:rFonts w:ascii="Tahoma" w:hAnsi="Tahoma" w:cs="Tahoma"/>
          <w:color w:val="004990"/>
          <w:sz w:val="22"/>
          <w:szCs w:val="22"/>
        </w:rPr>
        <w:t>:00</w:t>
      </w:r>
      <w:r>
        <w:rPr>
          <w:rFonts w:ascii="Tahoma" w:hAnsi="Tahoma" w:cs="Tahoma"/>
          <w:color w:val="004990"/>
          <w:sz w:val="22"/>
          <w:szCs w:val="22"/>
        </w:rPr>
        <w:t xml:space="preserve"> p.m.</w:t>
      </w:r>
      <w:r w:rsidRPr="00CD07C3">
        <w:rPr>
          <w:rFonts w:ascii="Tahoma" w:hAnsi="Tahoma" w:cs="Tahoma"/>
          <w:color w:val="004990"/>
          <w:sz w:val="22"/>
          <w:szCs w:val="22"/>
        </w:rPr>
        <w:t>, a los correos electrónicos worellana@entel.bo con copia jflores@entel.bo o a la dirección: Calle Federico Zuazo, Edificio Tower de ENTEL N° 1771 Piso 6, Subgerencia de Adquisiciones. (Si corresponde)</w:t>
      </w:r>
    </w:p>
    <w:p w14:paraId="2324B034" w14:textId="77777777" w:rsidR="00440BD1" w:rsidRPr="00CD07C3" w:rsidRDefault="00440BD1" w:rsidP="00440BD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440BD1" w:rsidRPr="00CD07C3" w14:paraId="6AD79032" w14:textId="77777777" w:rsidTr="0088761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1887170"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7A74B884" w14:textId="77777777" w:rsidR="00440BD1" w:rsidRPr="00CD07C3" w:rsidRDefault="00A715A8" w:rsidP="00056C83">
            <w:pPr>
              <w:outlineLvl w:val="2"/>
              <w:rPr>
                <w:rFonts w:ascii="Tahoma" w:hAnsi="Tahoma" w:cs="Tahoma"/>
                <w:color w:val="004990"/>
              </w:rPr>
            </w:pPr>
            <w:r>
              <w:rPr>
                <w:rFonts w:ascii="Tahoma" w:hAnsi="Tahoma" w:cs="Tahoma"/>
                <w:color w:val="004990"/>
                <w:sz w:val="22"/>
              </w:rPr>
              <w:t xml:space="preserve">Mayo </w:t>
            </w:r>
            <w:r w:rsidR="00056C83">
              <w:rPr>
                <w:rFonts w:ascii="Tahoma" w:hAnsi="Tahoma" w:cs="Tahoma"/>
                <w:color w:val="004990"/>
                <w:sz w:val="22"/>
              </w:rPr>
              <w:t>31</w:t>
            </w:r>
            <w:r w:rsidR="00440BD1" w:rsidRPr="00CD07C3">
              <w:rPr>
                <w:rFonts w:ascii="Tahoma" w:hAnsi="Tahoma" w:cs="Tahoma"/>
                <w:color w:val="004990"/>
                <w:sz w:val="22"/>
              </w:rPr>
              <w:t xml:space="preserve"> de </w:t>
            </w:r>
            <w:r w:rsidR="00440BD1">
              <w:rPr>
                <w:rFonts w:ascii="Tahoma" w:hAnsi="Tahoma" w:cs="Tahoma"/>
                <w:color w:val="004990"/>
                <w:sz w:val="22"/>
              </w:rPr>
              <w:t>2016</w:t>
            </w:r>
          </w:p>
        </w:tc>
      </w:tr>
      <w:tr w:rsidR="00440BD1" w:rsidRPr="00CD07C3" w14:paraId="608B94D8" w14:textId="77777777" w:rsidTr="0088761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AC3ABE6"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6FA67962" w14:textId="77777777" w:rsidR="00440BD1" w:rsidRPr="00CD07C3" w:rsidRDefault="00056C83" w:rsidP="00056C83">
            <w:pPr>
              <w:outlineLvl w:val="2"/>
              <w:rPr>
                <w:rFonts w:ascii="Tahoma" w:hAnsi="Tahoma" w:cs="Tahoma"/>
                <w:color w:val="004990"/>
              </w:rPr>
            </w:pPr>
            <w:r>
              <w:rPr>
                <w:rFonts w:ascii="Tahoma" w:hAnsi="Tahoma" w:cs="Tahoma"/>
                <w:color w:val="004990"/>
                <w:sz w:val="22"/>
              </w:rPr>
              <w:t>15</w:t>
            </w:r>
            <w:r w:rsidR="00440BD1" w:rsidRPr="00CD07C3">
              <w:rPr>
                <w:rFonts w:ascii="Tahoma" w:hAnsi="Tahoma" w:cs="Tahoma"/>
                <w:color w:val="004990"/>
                <w:sz w:val="22"/>
              </w:rPr>
              <w:t>:</w:t>
            </w:r>
            <w:r>
              <w:rPr>
                <w:rFonts w:ascii="Tahoma" w:hAnsi="Tahoma" w:cs="Tahoma"/>
                <w:color w:val="004990"/>
                <w:sz w:val="22"/>
              </w:rPr>
              <w:t>3</w:t>
            </w:r>
            <w:r w:rsidR="00440BD1" w:rsidRPr="00CD07C3">
              <w:rPr>
                <w:rFonts w:ascii="Tahoma" w:hAnsi="Tahoma" w:cs="Tahoma"/>
                <w:color w:val="004990"/>
                <w:sz w:val="22"/>
              </w:rPr>
              <w:t xml:space="preserve">0 </w:t>
            </w:r>
            <w:r w:rsidR="00440BD1">
              <w:rPr>
                <w:rFonts w:ascii="Tahoma" w:hAnsi="Tahoma" w:cs="Tahoma"/>
                <w:color w:val="004990"/>
                <w:sz w:val="22"/>
              </w:rPr>
              <w:t>a</w:t>
            </w:r>
            <w:r w:rsidR="00440BD1" w:rsidRPr="00CD07C3">
              <w:rPr>
                <w:rFonts w:ascii="Tahoma" w:hAnsi="Tahoma" w:cs="Tahoma"/>
                <w:color w:val="004990"/>
                <w:sz w:val="22"/>
              </w:rPr>
              <w:t>.m.</w:t>
            </w:r>
          </w:p>
        </w:tc>
      </w:tr>
      <w:tr w:rsidR="00440BD1" w:rsidRPr="00CD07C3" w14:paraId="6D807C37" w14:textId="77777777" w:rsidTr="0088761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5DA0034"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7746ADA5" w14:textId="77777777" w:rsidR="00440BD1" w:rsidRPr="00CD07C3" w:rsidRDefault="00440BD1" w:rsidP="0088761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440BD1" w:rsidRPr="00CD07C3" w14:paraId="6D356F1C" w14:textId="77777777" w:rsidTr="0088761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52A2BC2"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6DDDB353" w14:textId="77777777" w:rsidR="00440BD1" w:rsidRPr="00CD07C3" w:rsidRDefault="00440BD1" w:rsidP="00887617">
            <w:pPr>
              <w:outlineLvl w:val="2"/>
              <w:rPr>
                <w:rFonts w:ascii="Tahoma" w:hAnsi="Tahoma" w:cs="Tahoma"/>
                <w:color w:val="004990"/>
              </w:rPr>
            </w:pPr>
            <w:r w:rsidRPr="00CD07C3">
              <w:rPr>
                <w:rFonts w:ascii="Tahoma" w:hAnsi="Tahoma" w:cs="Tahoma"/>
                <w:color w:val="004990"/>
                <w:sz w:val="22"/>
              </w:rPr>
              <w:t>La Paz, Bolivia</w:t>
            </w:r>
          </w:p>
        </w:tc>
      </w:tr>
      <w:tr w:rsidR="00440BD1" w:rsidRPr="00CD07C3" w14:paraId="64F77BD5" w14:textId="77777777" w:rsidTr="0088761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5F47E08" w14:textId="77777777" w:rsidR="00440BD1" w:rsidRPr="00CD07C3" w:rsidRDefault="00440BD1" w:rsidP="0088761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7F93D24B" w14:textId="77777777" w:rsidR="00440BD1" w:rsidRPr="00CD07C3" w:rsidRDefault="00440BD1" w:rsidP="0088761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05568C80" w14:textId="77777777" w:rsidR="00440BD1" w:rsidRPr="00CD07C3" w:rsidRDefault="00440BD1" w:rsidP="00440BD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458B01D" w14:textId="77777777" w:rsidR="00440BD1" w:rsidRPr="00CD07C3" w:rsidRDefault="00440BD1" w:rsidP="00440BD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3969296B" w14:textId="77777777" w:rsidR="00440BD1" w:rsidRPr="00CD07C3"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1266C265" w14:textId="77777777" w:rsidR="00440BD1" w:rsidRDefault="00440BD1" w:rsidP="00440BD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0B3C4BFA" w14:textId="77777777" w:rsidR="00440BD1" w:rsidRPr="00CD07C3" w:rsidRDefault="00440BD1" w:rsidP="00440BD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440BD1" w:rsidRPr="00CD07C3" w14:paraId="0BBBD917" w14:textId="77777777" w:rsidTr="0088761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33B5A8A" w14:textId="77777777" w:rsidR="00440BD1" w:rsidRPr="00CD07C3" w:rsidRDefault="00440BD1" w:rsidP="0088761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370D13C2" w14:textId="77777777" w:rsidR="00440BD1" w:rsidRPr="00CD07C3" w:rsidRDefault="00926308" w:rsidP="009E5412">
            <w:pPr>
              <w:ind w:left="1276" w:hanging="1276"/>
              <w:jc w:val="both"/>
              <w:rPr>
                <w:rFonts w:ascii="Tahoma" w:hAnsi="Tahoma" w:cs="Tahoma"/>
                <w:color w:val="004990"/>
                <w:sz w:val="22"/>
                <w:szCs w:val="22"/>
              </w:rPr>
            </w:pPr>
            <w:r>
              <w:rPr>
                <w:rFonts w:ascii="Tahoma" w:hAnsi="Tahoma" w:cs="Tahoma"/>
                <w:color w:val="004990"/>
                <w:sz w:val="22"/>
                <w:szCs w:val="22"/>
              </w:rPr>
              <w:t>Junio 0</w:t>
            </w:r>
            <w:r w:rsidR="009E5412">
              <w:rPr>
                <w:rFonts w:ascii="Tahoma" w:hAnsi="Tahoma" w:cs="Tahoma"/>
                <w:color w:val="004990"/>
                <w:sz w:val="22"/>
                <w:szCs w:val="22"/>
              </w:rPr>
              <w:t>9</w:t>
            </w:r>
            <w:r w:rsidR="00440BD1" w:rsidRPr="00CD07C3">
              <w:rPr>
                <w:rFonts w:ascii="Tahoma" w:hAnsi="Tahoma" w:cs="Tahoma"/>
                <w:color w:val="004990"/>
                <w:sz w:val="22"/>
                <w:szCs w:val="22"/>
              </w:rPr>
              <w:t xml:space="preserve"> de </w:t>
            </w:r>
            <w:r w:rsidR="00440BD1">
              <w:rPr>
                <w:rFonts w:ascii="Tahoma" w:hAnsi="Tahoma" w:cs="Tahoma"/>
                <w:color w:val="004990"/>
                <w:sz w:val="22"/>
                <w:szCs w:val="22"/>
              </w:rPr>
              <w:t>2016</w:t>
            </w:r>
          </w:p>
        </w:tc>
      </w:tr>
      <w:tr w:rsidR="00440BD1" w:rsidRPr="00984C8B" w14:paraId="43A6C3CC" w14:textId="77777777" w:rsidTr="0088761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083F224" w14:textId="77777777" w:rsidR="00440BD1" w:rsidRPr="00CD07C3" w:rsidRDefault="00440BD1" w:rsidP="0088761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20ED1E0E" w14:textId="77777777" w:rsidR="00440BD1" w:rsidRPr="00CD07C3" w:rsidRDefault="00440BD1" w:rsidP="009E5412">
            <w:pPr>
              <w:ind w:left="1276" w:hanging="1276"/>
              <w:jc w:val="both"/>
              <w:rPr>
                <w:rFonts w:ascii="Tahoma" w:hAnsi="Tahoma" w:cs="Tahoma"/>
                <w:color w:val="004990"/>
                <w:sz w:val="22"/>
                <w:szCs w:val="22"/>
              </w:rPr>
            </w:pPr>
            <w:r>
              <w:rPr>
                <w:rFonts w:ascii="Tahoma" w:hAnsi="Tahoma" w:cs="Tahoma"/>
                <w:color w:val="004990"/>
                <w:sz w:val="22"/>
                <w:szCs w:val="22"/>
              </w:rPr>
              <w:t>1</w:t>
            </w:r>
            <w:r w:rsidR="004C229D">
              <w:rPr>
                <w:rFonts w:ascii="Tahoma" w:hAnsi="Tahoma" w:cs="Tahoma"/>
                <w:color w:val="004990"/>
                <w:sz w:val="22"/>
                <w:szCs w:val="22"/>
              </w:rPr>
              <w:t>0</w:t>
            </w:r>
            <w:r w:rsidRPr="00CD07C3">
              <w:rPr>
                <w:rFonts w:ascii="Tahoma" w:hAnsi="Tahoma" w:cs="Tahoma"/>
                <w:color w:val="004990"/>
                <w:sz w:val="22"/>
                <w:szCs w:val="22"/>
              </w:rPr>
              <w:t>:</w:t>
            </w:r>
            <w:r w:rsidR="009E5412">
              <w:rPr>
                <w:rFonts w:ascii="Tahoma" w:hAnsi="Tahoma" w:cs="Tahoma"/>
                <w:color w:val="004990"/>
                <w:sz w:val="22"/>
                <w:szCs w:val="22"/>
              </w:rPr>
              <w:t>0</w:t>
            </w:r>
            <w:r w:rsidRPr="00CD07C3">
              <w:rPr>
                <w:rFonts w:ascii="Tahoma" w:hAnsi="Tahoma" w:cs="Tahoma"/>
                <w:color w:val="004990"/>
                <w:sz w:val="22"/>
                <w:szCs w:val="22"/>
              </w:rPr>
              <w:t>0</w:t>
            </w:r>
            <w:r>
              <w:rPr>
                <w:rFonts w:ascii="Tahoma" w:hAnsi="Tahoma" w:cs="Tahoma"/>
                <w:color w:val="004990"/>
                <w:sz w:val="22"/>
                <w:szCs w:val="22"/>
              </w:rPr>
              <w:t xml:space="preserve"> </w:t>
            </w:r>
            <w:r w:rsidR="004C229D">
              <w:rPr>
                <w:rFonts w:ascii="Tahoma" w:hAnsi="Tahoma" w:cs="Tahoma"/>
                <w:color w:val="004990"/>
                <w:sz w:val="22"/>
                <w:szCs w:val="22"/>
              </w:rPr>
              <w:t>a</w:t>
            </w:r>
            <w:r>
              <w:rPr>
                <w:rFonts w:ascii="Tahoma" w:hAnsi="Tahoma" w:cs="Tahoma"/>
                <w:color w:val="004990"/>
                <w:sz w:val="22"/>
                <w:szCs w:val="22"/>
              </w:rPr>
              <w:t>.m.</w:t>
            </w:r>
          </w:p>
        </w:tc>
      </w:tr>
    </w:tbl>
    <w:p w14:paraId="6FB2323D" w14:textId="77777777" w:rsidR="00440BD1" w:rsidRPr="00984C8B" w:rsidRDefault="00440BD1" w:rsidP="00440BD1">
      <w:pPr>
        <w:spacing w:before="120"/>
        <w:ind w:left="709"/>
        <w:jc w:val="both"/>
        <w:rPr>
          <w:rFonts w:ascii="Tahoma" w:hAnsi="Tahoma" w:cs="Tahoma"/>
          <w:color w:val="004990"/>
          <w:sz w:val="22"/>
          <w:szCs w:val="24"/>
        </w:rPr>
      </w:pPr>
      <w:r w:rsidRPr="00984C8B">
        <w:rPr>
          <w:rFonts w:ascii="Tahoma" w:hAnsi="Tahoma" w:cs="Tahoma"/>
          <w:color w:val="004990"/>
          <w:sz w:val="22"/>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223E32CA" w14:textId="77777777" w:rsidR="00440BD1" w:rsidRDefault="00440BD1" w:rsidP="00440BD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472F4720" w14:textId="77777777" w:rsidR="00440BD1" w:rsidRPr="00984C8B" w:rsidRDefault="00440BD1" w:rsidP="00440BD1">
      <w:pPr>
        <w:spacing w:before="120"/>
        <w:ind w:left="709"/>
        <w:jc w:val="both"/>
        <w:rPr>
          <w:rFonts w:ascii="Tahoma" w:hAnsi="Tahoma" w:cs="Tahoma"/>
          <w:color w:val="004990"/>
          <w:sz w:val="22"/>
          <w:szCs w:val="24"/>
        </w:rPr>
      </w:pPr>
    </w:p>
    <w:p w14:paraId="7BC864FF" w14:textId="77777777" w:rsidR="00440BD1" w:rsidRPr="00984C8B" w:rsidRDefault="00440BD1" w:rsidP="00440BD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51D78AB0" w14:textId="77777777" w:rsidR="00440BD1" w:rsidRPr="00984C8B" w:rsidRDefault="00440BD1" w:rsidP="00440BD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54F06C1C" w14:textId="77777777" w:rsidR="00440BD1" w:rsidRPr="00984C8B" w:rsidRDefault="00440BD1" w:rsidP="00440BD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67056C6" w14:textId="77777777" w:rsidR="00440BD1" w:rsidRPr="00984C8B" w:rsidRDefault="00440BD1" w:rsidP="00440BD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440BD1" w:rsidRPr="00984C8B" w14:paraId="66EF1480" w14:textId="77777777" w:rsidTr="00887617">
        <w:trPr>
          <w:trHeight w:val="1836"/>
          <w:jc w:val="center"/>
        </w:trPr>
        <w:tc>
          <w:tcPr>
            <w:tcW w:w="7690" w:type="dxa"/>
            <w:vAlign w:val="center"/>
          </w:tcPr>
          <w:p w14:paraId="3EBDB349" w14:textId="77777777" w:rsidR="00440BD1" w:rsidRPr="00984C8B"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0E93CAB1" w14:textId="77777777" w:rsidR="00440BD1" w:rsidRPr="005B409A" w:rsidRDefault="00440BD1" w:rsidP="0088761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Pr>
                <w:rFonts w:ascii="Tahoma" w:hAnsi="Tahoma" w:cs="Tahoma"/>
                <w:color w:val="004990"/>
                <w:sz w:val="22"/>
                <w:szCs w:val="22"/>
              </w:rPr>
              <w:t>0</w:t>
            </w:r>
            <w:r w:rsidR="00877F93">
              <w:rPr>
                <w:rFonts w:ascii="Tahoma" w:hAnsi="Tahoma" w:cs="Tahoma"/>
                <w:color w:val="004990"/>
                <w:sz w:val="22"/>
                <w:szCs w:val="22"/>
              </w:rPr>
              <w:t>4</w:t>
            </w:r>
            <w:r w:rsidR="00D8278B">
              <w:rPr>
                <w:rFonts w:ascii="Tahoma" w:hAnsi="Tahoma" w:cs="Tahoma"/>
                <w:color w:val="004990"/>
                <w:sz w:val="22"/>
                <w:szCs w:val="22"/>
              </w:rPr>
              <w:t>5</w:t>
            </w:r>
            <w:r w:rsidRPr="005B409A">
              <w:rPr>
                <w:rFonts w:ascii="Tahoma" w:hAnsi="Tahoma" w:cs="Tahoma"/>
                <w:color w:val="004990"/>
                <w:sz w:val="22"/>
                <w:szCs w:val="22"/>
              </w:rPr>
              <w:t>/</w:t>
            </w:r>
            <w:r>
              <w:rPr>
                <w:rFonts w:ascii="Tahoma" w:hAnsi="Tahoma" w:cs="Tahoma"/>
                <w:color w:val="004990"/>
                <w:sz w:val="22"/>
                <w:szCs w:val="22"/>
              </w:rPr>
              <w:t>2016</w:t>
            </w:r>
          </w:p>
          <w:p w14:paraId="56D3B39A" w14:textId="77777777" w:rsidR="00440BD1" w:rsidRDefault="00440BD1" w:rsidP="00887617">
            <w:pPr>
              <w:ind w:left="133"/>
              <w:jc w:val="center"/>
              <w:rPr>
                <w:rFonts w:ascii="Tahoma" w:hAnsi="Tahoma" w:cs="Tahoma"/>
                <w:color w:val="004990"/>
                <w:sz w:val="22"/>
                <w:szCs w:val="22"/>
              </w:rPr>
            </w:pPr>
            <w:r w:rsidRPr="00DF5ED0">
              <w:rPr>
                <w:rFonts w:ascii="Tahoma" w:hAnsi="Tahoma" w:cs="Tahoma"/>
                <w:color w:val="004990"/>
                <w:sz w:val="22"/>
                <w:szCs w:val="22"/>
              </w:rPr>
              <w:t>“</w:t>
            </w:r>
            <w:r w:rsidR="00D8278B" w:rsidRPr="00D8278B">
              <w:rPr>
                <w:rFonts w:ascii="Tahoma" w:hAnsi="Tahoma" w:cs="Tahoma"/>
                <w:color w:val="004990"/>
                <w:sz w:val="22"/>
                <w:szCs w:val="22"/>
              </w:rPr>
              <w:t>AMPLIACIÓN INFRAESTRUCTURA DE PROCESAMIENTO X86“</w:t>
            </w:r>
          </w:p>
          <w:p w14:paraId="129E09D8" w14:textId="77777777" w:rsidR="00440BD1"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53EC505A" w14:textId="77777777" w:rsidR="00440BD1" w:rsidRPr="00984C8B"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2BD35EF8" w14:textId="77777777" w:rsidR="00440BD1" w:rsidRPr="00984C8B" w:rsidRDefault="00440BD1" w:rsidP="0088761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7CF26C7B" w14:textId="77777777" w:rsidR="00440BD1" w:rsidRPr="00984C8B" w:rsidRDefault="00440BD1" w:rsidP="00440BD1">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7B389FCB" w14:textId="77777777" w:rsidR="00440BD1" w:rsidRPr="00984C8B" w:rsidRDefault="00440BD1" w:rsidP="00440BD1">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440BD1" w:rsidRPr="00984C8B" w14:paraId="070DD5CA" w14:textId="77777777" w:rsidTr="0088761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6572B5A" w14:textId="77777777" w:rsidR="00440BD1" w:rsidRPr="00C7497F" w:rsidRDefault="00440BD1" w:rsidP="0088761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1926F83C" w14:textId="77777777" w:rsidR="00440BD1" w:rsidRPr="00CD07C3" w:rsidRDefault="009E5412" w:rsidP="00887617">
            <w:pPr>
              <w:rPr>
                <w:rFonts w:ascii="Tahoma" w:hAnsi="Tahoma" w:cs="Tahoma"/>
                <w:color w:val="004990"/>
                <w:sz w:val="22"/>
                <w:szCs w:val="22"/>
              </w:rPr>
            </w:pPr>
            <w:r>
              <w:rPr>
                <w:rFonts w:ascii="Tahoma" w:hAnsi="Tahoma" w:cs="Tahoma"/>
                <w:color w:val="004990"/>
                <w:sz w:val="22"/>
                <w:szCs w:val="22"/>
              </w:rPr>
              <w:t>Junio 09</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440BD1" w:rsidRPr="00984C8B" w14:paraId="122B2BD5" w14:textId="77777777" w:rsidTr="0088761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8CF5E81" w14:textId="77777777" w:rsidR="00440BD1" w:rsidRPr="00C7497F" w:rsidRDefault="00440BD1" w:rsidP="0088761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06695694" w14:textId="77777777" w:rsidR="00440BD1" w:rsidRPr="00CD07C3" w:rsidRDefault="00440BD1" w:rsidP="004C229D">
            <w:pPr>
              <w:rPr>
                <w:rFonts w:ascii="Tahoma" w:hAnsi="Tahoma" w:cs="Tahoma"/>
                <w:color w:val="004990"/>
                <w:sz w:val="22"/>
                <w:szCs w:val="22"/>
              </w:rPr>
            </w:pPr>
            <w:r w:rsidRPr="00CD07C3">
              <w:rPr>
                <w:rFonts w:ascii="Tahoma" w:hAnsi="Tahoma" w:cs="Tahoma"/>
                <w:color w:val="004990"/>
                <w:sz w:val="22"/>
                <w:szCs w:val="22"/>
              </w:rPr>
              <w:t>1</w:t>
            </w:r>
            <w:r w:rsidR="004C229D">
              <w:rPr>
                <w:rFonts w:ascii="Tahoma" w:hAnsi="Tahoma" w:cs="Tahoma"/>
                <w:color w:val="004990"/>
                <w:sz w:val="22"/>
                <w:szCs w:val="22"/>
              </w:rPr>
              <w:t>0</w:t>
            </w:r>
            <w:r w:rsidRPr="00CD07C3">
              <w:rPr>
                <w:rFonts w:ascii="Tahoma" w:hAnsi="Tahoma" w:cs="Tahoma"/>
                <w:color w:val="004990"/>
                <w:sz w:val="22"/>
                <w:szCs w:val="22"/>
              </w:rPr>
              <w:t>:30</w:t>
            </w:r>
            <w:r>
              <w:rPr>
                <w:rFonts w:ascii="Tahoma" w:hAnsi="Tahoma" w:cs="Tahoma"/>
                <w:color w:val="004990"/>
                <w:sz w:val="22"/>
                <w:szCs w:val="22"/>
              </w:rPr>
              <w:t xml:space="preserve"> </w:t>
            </w:r>
            <w:r w:rsidR="004C229D">
              <w:rPr>
                <w:rFonts w:ascii="Tahoma" w:hAnsi="Tahoma" w:cs="Tahoma"/>
                <w:color w:val="004990"/>
                <w:sz w:val="22"/>
                <w:szCs w:val="22"/>
              </w:rPr>
              <w:t>a</w:t>
            </w:r>
            <w:r>
              <w:rPr>
                <w:rFonts w:ascii="Tahoma" w:hAnsi="Tahoma" w:cs="Tahoma"/>
                <w:color w:val="004990"/>
                <w:sz w:val="22"/>
                <w:szCs w:val="22"/>
              </w:rPr>
              <w:t>.m.</w:t>
            </w:r>
          </w:p>
        </w:tc>
      </w:tr>
    </w:tbl>
    <w:p w14:paraId="1D3D4979" w14:textId="77777777" w:rsidR="00440BD1" w:rsidRPr="00984C8B" w:rsidRDefault="00440BD1" w:rsidP="00440BD1">
      <w:pPr>
        <w:ind w:left="567"/>
        <w:jc w:val="both"/>
        <w:rPr>
          <w:rFonts w:ascii="Tahoma" w:hAnsi="Tahoma" w:cs="Tahoma"/>
          <w:strike/>
          <w:color w:val="004990"/>
        </w:rPr>
      </w:pPr>
    </w:p>
    <w:p w14:paraId="5338582F" w14:textId="77777777" w:rsidR="00440BD1" w:rsidRPr="00984C8B" w:rsidRDefault="00440BD1" w:rsidP="00440BD1">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339BE9E0" w14:textId="77777777" w:rsidR="00440BD1" w:rsidRPr="00984C8B" w:rsidRDefault="00440BD1" w:rsidP="00440BD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5" w:name="_Toc130955263"/>
      <w:bookmarkStart w:id="6"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7F68184D"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577951AF"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643F8F66"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756D1A50" w14:textId="7313ACDD" w:rsidR="005B5657" w:rsidRPr="00995386" w:rsidRDefault="005B5657" w:rsidP="005B5657">
      <w:pPr>
        <w:pStyle w:val="Prrafodelista"/>
        <w:numPr>
          <w:ilvl w:val="2"/>
          <w:numId w:val="19"/>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w:t>
      </w:r>
      <w:r w:rsidR="00BC54A4">
        <w:rPr>
          <w:rFonts w:ascii="Tahoma" w:hAnsi="Tahoma" w:cs="Tahoma"/>
          <w:color w:val="004990"/>
          <w:sz w:val="22"/>
          <w:szCs w:val="22"/>
          <w:lang w:bidi="en-US"/>
        </w:rPr>
        <w:t>objeto</w:t>
      </w:r>
      <w:r w:rsidR="00BC54A4" w:rsidRPr="00995386">
        <w:rPr>
          <w:rFonts w:ascii="Tahoma" w:hAnsi="Tahoma" w:cs="Tahoma"/>
          <w:color w:val="004990"/>
          <w:sz w:val="22"/>
          <w:szCs w:val="22"/>
          <w:lang w:bidi="en-US"/>
        </w:rPr>
        <w:t xml:space="preserve"> </w:t>
      </w:r>
      <w:r w:rsidRPr="00995386">
        <w:rPr>
          <w:rFonts w:ascii="Tahoma" w:hAnsi="Tahoma" w:cs="Tahoma"/>
          <w:color w:val="004990"/>
          <w:sz w:val="22"/>
          <w:szCs w:val="22"/>
          <w:lang w:bidi="en-US"/>
        </w:rPr>
        <w:t xml:space="preserve">el </w:t>
      </w:r>
      <w:r w:rsidR="001862F1">
        <w:rPr>
          <w:rFonts w:ascii="Tahoma" w:hAnsi="Tahoma" w:cs="Tahoma"/>
          <w:color w:val="004990"/>
          <w:sz w:val="22"/>
          <w:szCs w:val="22"/>
          <w:lang w:bidi="en-US"/>
        </w:rPr>
        <w:t xml:space="preserve">rubro de las telecomunicaciones </w:t>
      </w:r>
      <w:r w:rsidRPr="00995386">
        <w:rPr>
          <w:rFonts w:ascii="Tahoma" w:hAnsi="Tahoma" w:cs="Tahoma"/>
          <w:color w:val="004990"/>
          <w:sz w:val="22"/>
          <w:szCs w:val="22"/>
          <w:lang w:bidi="en-US"/>
        </w:rPr>
        <w:t>y</w:t>
      </w:r>
      <w:r w:rsidR="00473736">
        <w:rPr>
          <w:rFonts w:ascii="Tahoma" w:hAnsi="Tahoma" w:cs="Tahoma"/>
          <w:color w:val="004990"/>
          <w:sz w:val="22"/>
          <w:szCs w:val="22"/>
          <w:lang w:bidi="en-US"/>
        </w:rPr>
        <w:t>/o</w:t>
      </w:r>
      <w:r w:rsidRPr="00995386">
        <w:rPr>
          <w:rFonts w:ascii="Tahoma" w:hAnsi="Tahoma" w:cs="Tahoma"/>
          <w:color w:val="004990"/>
          <w:sz w:val="22"/>
          <w:szCs w:val="22"/>
          <w:lang w:bidi="en-US"/>
        </w:rPr>
        <w:t xml:space="preserve"> </w:t>
      </w:r>
      <w:r w:rsidR="00F96F75">
        <w:rPr>
          <w:rFonts w:ascii="Tahoma" w:hAnsi="Tahoma" w:cs="Tahoma"/>
          <w:color w:val="004990"/>
          <w:sz w:val="22"/>
          <w:szCs w:val="22"/>
          <w:lang w:bidi="en-US"/>
        </w:rPr>
        <w:t xml:space="preserve">representante de equipos de redes </w:t>
      </w:r>
      <w:r w:rsidR="001862F1">
        <w:rPr>
          <w:rFonts w:ascii="Tahoma" w:hAnsi="Tahoma" w:cs="Tahoma"/>
          <w:color w:val="004990"/>
          <w:sz w:val="22"/>
          <w:szCs w:val="22"/>
          <w:lang w:bidi="en-US"/>
        </w:rPr>
        <w:t xml:space="preserve">o </w:t>
      </w:r>
      <w:r w:rsidRPr="00995386">
        <w:rPr>
          <w:rFonts w:ascii="Tahoma" w:hAnsi="Tahoma" w:cs="Tahoma"/>
          <w:color w:val="004990"/>
          <w:sz w:val="22"/>
          <w:szCs w:val="22"/>
          <w:lang w:bidi="en-US"/>
        </w:rPr>
        <w:t xml:space="preserve">las actividades inherentes al objeto del presente proceso de contratación de Telecomunicaciones. (Matrícula de Registro de </w:t>
      </w:r>
      <w:r w:rsidRPr="00995386">
        <w:rPr>
          <w:rFonts w:ascii="Tahoma" w:hAnsi="Tahoma" w:cs="Tahoma"/>
          <w:color w:val="004990"/>
          <w:sz w:val="22"/>
          <w:szCs w:val="22"/>
          <w:lang w:bidi="en-US"/>
        </w:rPr>
        <w:lastRenderedPageBreak/>
        <w:t>Empresa en Bolivia, si se trata de empresa constituida como Sociedad en cualquiera de las modalidades).</w:t>
      </w:r>
    </w:p>
    <w:p w14:paraId="75975C3B" w14:textId="77777777" w:rsidR="005B5657" w:rsidRPr="00A65C0D" w:rsidRDefault="005B5657" w:rsidP="005B5657">
      <w:pPr>
        <w:pStyle w:val="Prrafodelista"/>
        <w:numPr>
          <w:ilvl w:val="2"/>
          <w:numId w:val="19"/>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 simple de la certificación electrónica del Número de Identificación Tributaria (N.I.T.) vigente y actual al momento de la presentación.</w:t>
      </w:r>
      <w:r>
        <w:rPr>
          <w:rFonts w:ascii="Tahoma" w:hAnsi="Tahoma" w:cs="Tahoma"/>
          <w:color w:val="004990"/>
          <w:sz w:val="22"/>
          <w:szCs w:val="22"/>
          <w:lang w:bidi="en-US"/>
        </w:rPr>
        <w:t xml:space="preserve"> (El cual podrá ser impreso de la página WEB de impuestos máximo con un mes de anticipación)</w:t>
      </w:r>
    </w:p>
    <w:p w14:paraId="4ABA364C" w14:textId="77777777" w:rsidR="005B5657" w:rsidRPr="00C328F5"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64C1ECFB" w14:textId="069A6C68" w:rsidR="005B5657" w:rsidRDefault="005B5657" w:rsidP="0088761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03700">
        <w:rPr>
          <w:rFonts w:ascii="Tahoma" w:hAnsi="Tahoma" w:cs="Tahoma"/>
          <w:color w:val="004990"/>
          <w:sz w:val="22"/>
          <w:szCs w:val="22"/>
          <w:lang w:bidi="en-US"/>
        </w:rPr>
        <w:t>Fotocopia simple de los Estados Financieros</w:t>
      </w:r>
      <w:r>
        <w:rPr>
          <w:rFonts w:ascii="Tahoma" w:hAnsi="Tahoma" w:cs="Tahoma"/>
          <w:color w:val="004990"/>
          <w:sz w:val="22"/>
          <w:szCs w:val="22"/>
          <w:lang w:bidi="en-US"/>
        </w:rPr>
        <w:t xml:space="preserve"> Auditados</w:t>
      </w:r>
      <w:r w:rsidRPr="00C03700">
        <w:rPr>
          <w:rFonts w:ascii="Tahoma" w:hAnsi="Tahoma" w:cs="Tahoma"/>
          <w:color w:val="004990"/>
          <w:sz w:val="22"/>
          <w:szCs w:val="22"/>
          <w:lang w:bidi="en-US"/>
        </w:rPr>
        <w:t xml:space="preserve"> de la última gestión fiscal y sellada por Impuestos Nacional</w:t>
      </w:r>
      <w:r>
        <w:rPr>
          <w:rFonts w:ascii="Tahoma" w:hAnsi="Tahoma" w:cs="Tahoma"/>
          <w:color w:val="004990"/>
          <w:sz w:val="22"/>
          <w:szCs w:val="22"/>
          <w:lang w:bidi="en-US"/>
        </w:rPr>
        <w:t>es.</w:t>
      </w:r>
      <w:r w:rsidR="00887617">
        <w:t xml:space="preserve"> </w:t>
      </w:r>
    </w:p>
    <w:p w14:paraId="7EAD3E2F" w14:textId="77777777" w:rsidR="005B5657" w:rsidRDefault="005B5657" w:rsidP="005B5657">
      <w:pPr>
        <w:pStyle w:val="Prrafodelista"/>
        <w:numPr>
          <w:ilvl w:val="2"/>
          <w:numId w:val="19"/>
        </w:numPr>
        <w:shd w:val="clear" w:color="auto" w:fill="FFFFFF"/>
        <w:tabs>
          <w:tab w:val="left" w:pos="2268"/>
        </w:tabs>
        <w:spacing w:before="120"/>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Garantía de Seriedad de Propuesta, misma que puede ser Boleta Bancaria o Póliza de seguro de caución con las características de renovable, irrevocable, de ejecución inmediata y a primer requerimiento a favor de Entel S.A. y deben contar con una validez de 120 días calendario a partir de la fecha </w:t>
      </w:r>
      <w:r>
        <w:rPr>
          <w:rFonts w:ascii="Tahoma" w:hAnsi="Tahoma" w:cs="Tahoma"/>
          <w:color w:val="004990"/>
          <w:sz w:val="22"/>
          <w:szCs w:val="22"/>
          <w:lang w:bidi="en-US"/>
        </w:rPr>
        <w:t>de presentación de su propuesta.</w:t>
      </w:r>
    </w:p>
    <w:p w14:paraId="57378B95" w14:textId="77777777" w:rsidR="005B5657" w:rsidRDefault="005B5657" w:rsidP="005B5657">
      <w:pPr>
        <w:pStyle w:val="Prrafodelista"/>
        <w:tabs>
          <w:tab w:val="left" w:pos="2268"/>
        </w:tabs>
        <w:spacing w:before="120"/>
        <w:ind w:left="2138"/>
        <w:jc w:val="both"/>
        <w:outlineLvl w:val="2"/>
        <w:rPr>
          <w:rFonts w:ascii="Tahoma" w:hAnsi="Tahoma" w:cs="Tahoma"/>
          <w:color w:val="004990"/>
          <w:sz w:val="22"/>
          <w:szCs w:val="22"/>
          <w:lang w:bidi="en-US"/>
        </w:rPr>
      </w:pPr>
      <w:r w:rsidRPr="004D1D8D">
        <w:rPr>
          <w:rFonts w:ascii="Tahoma" w:hAnsi="Tahoma" w:cs="Tahoma"/>
          <w:color w:val="004990"/>
          <w:sz w:val="22"/>
          <w:szCs w:val="22"/>
          <w:lang w:bidi="en-US"/>
        </w:rPr>
        <w:t xml:space="preserve">La </w:t>
      </w:r>
      <w:r w:rsidRPr="00555159">
        <w:rPr>
          <w:rFonts w:ascii="Tahoma" w:hAnsi="Tahoma" w:cs="Tahoma"/>
          <w:color w:val="004990"/>
          <w:sz w:val="22"/>
          <w:szCs w:val="22"/>
          <w:lang w:bidi="en-US"/>
        </w:rPr>
        <w:t xml:space="preserve">garantía puede emitirse por el total del proyecto o parcialmente por </w:t>
      </w:r>
      <w:r w:rsidR="001B52C2">
        <w:rPr>
          <w:rFonts w:ascii="Tahoma" w:hAnsi="Tahoma" w:cs="Tahoma"/>
          <w:color w:val="004990"/>
          <w:sz w:val="22"/>
          <w:szCs w:val="22"/>
          <w:lang w:bidi="en-US"/>
        </w:rPr>
        <w:t>ítem</w:t>
      </w:r>
      <w:r w:rsidRPr="00555159">
        <w:rPr>
          <w:rFonts w:ascii="Tahoma" w:hAnsi="Tahoma" w:cs="Tahoma"/>
          <w:color w:val="004990"/>
          <w:sz w:val="22"/>
          <w:szCs w:val="22"/>
          <w:lang w:bidi="en-US"/>
        </w:rPr>
        <w:t>, de acuerdo al siguiente detalle:</w:t>
      </w:r>
    </w:p>
    <w:p w14:paraId="08F2AC5F" w14:textId="77777777" w:rsidR="006A734F" w:rsidRDefault="006A734F" w:rsidP="005B5657">
      <w:pPr>
        <w:pStyle w:val="Prrafodelista"/>
        <w:tabs>
          <w:tab w:val="left" w:pos="2268"/>
        </w:tabs>
        <w:spacing w:before="120"/>
        <w:ind w:left="2138"/>
        <w:jc w:val="both"/>
        <w:outlineLvl w:val="2"/>
        <w:rPr>
          <w:rFonts w:ascii="Tahoma" w:hAnsi="Tahoma" w:cs="Tahoma"/>
          <w:color w:val="004990"/>
          <w:sz w:val="22"/>
          <w:szCs w:val="22"/>
          <w:lang w:bidi="en-US"/>
        </w:rPr>
      </w:pPr>
    </w:p>
    <w:tbl>
      <w:tblPr>
        <w:tblW w:w="7211" w:type="dxa"/>
        <w:tblInd w:w="2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4820"/>
        <w:gridCol w:w="1547"/>
      </w:tblGrid>
      <w:tr w:rsidR="006A734F" w:rsidRPr="00817CA5" w14:paraId="38049237" w14:textId="77777777" w:rsidTr="001B52C2">
        <w:trPr>
          <w:trHeight w:val="139"/>
        </w:trPr>
        <w:tc>
          <w:tcPr>
            <w:tcW w:w="844" w:type="dxa"/>
            <w:shd w:val="clear" w:color="auto" w:fill="004990"/>
            <w:vAlign w:val="center"/>
            <w:hideMark/>
          </w:tcPr>
          <w:p w14:paraId="60CB78CC" w14:textId="77777777" w:rsidR="006A734F" w:rsidRPr="00817CA5" w:rsidRDefault="001B52C2" w:rsidP="001B52C2">
            <w:pPr>
              <w:jc w:val="center"/>
              <w:rPr>
                <w:rFonts w:ascii="Tahoma" w:hAnsi="Tahoma" w:cs="Tahoma"/>
                <w:b/>
                <w:color w:val="FFFFFF" w:themeColor="background1"/>
                <w:sz w:val="18"/>
              </w:rPr>
            </w:pPr>
            <w:r>
              <w:rPr>
                <w:rFonts w:ascii="Tahoma" w:hAnsi="Tahoma" w:cs="Tahoma"/>
                <w:b/>
                <w:color w:val="FFFFFF" w:themeColor="background1"/>
                <w:sz w:val="18"/>
              </w:rPr>
              <w:t>Ítem</w:t>
            </w:r>
          </w:p>
        </w:tc>
        <w:tc>
          <w:tcPr>
            <w:tcW w:w="4820" w:type="dxa"/>
            <w:shd w:val="clear" w:color="auto" w:fill="004990"/>
            <w:vAlign w:val="center"/>
            <w:hideMark/>
          </w:tcPr>
          <w:p w14:paraId="78E62477" w14:textId="77777777" w:rsidR="006A734F" w:rsidRPr="00817CA5" w:rsidRDefault="006A734F" w:rsidP="00481E2A">
            <w:pPr>
              <w:jc w:val="center"/>
              <w:rPr>
                <w:rFonts w:ascii="Tahoma" w:hAnsi="Tahoma" w:cs="Tahoma"/>
                <w:b/>
                <w:color w:val="FFFFFF" w:themeColor="background1"/>
                <w:sz w:val="18"/>
              </w:rPr>
            </w:pPr>
            <w:r w:rsidRPr="00817CA5">
              <w:rPr>
                <w:rFonts w:ascii="Tahoma" w:hAnsi="Tahoma" w:cs="Tahoma"/>
                <w:b/>
                <w:color w:val="FFFFFF" w:themeColor="background1"/>
                <w:sz w:val="18"/>
              </w:rPr>
              <w:t>PRODUCTO</w:t>
            </w:r>
          </w:p>
        </w:tc>
        <w:tc>
          <w:tcPr>
            <w:tcW w:w="1547" w:type="dxa"/>
            <w:tcBorders>
              <w:right w:val="single" w:sz="4" w:space="0" w:color="auto"/>
            </w:tcBorders>
            <w:shd w:val="clear" w:color="auto" w:fill="004990"/>
            <w:vAlign w:val="center"/>
            <w:hideMark/>
          </w:tcPr>
          <w:p w14:paraId="3011DAD3" w14:textId="77777777" w:rsidR="006A734F" w:rsidRPr="00817CA5" w:rsidRDefault="006A734F" w:rsidP="006A734F">
            <w:pPr>
              <w:jc w:val="center"/>
              <w:rPr>
                <w:rFonts w:ascii="Tahoma" w:hAnsi="Tahoma" w:cs="Tahoma"/>
                <w:b/>
                <w:color w:val="FFFFFF" w:themeColor="background1"/>
                <w:sz w:val="18"/>
              </w:rPr>
            </w:pPr>
            <w:r>
              <w:rPr>
                <w:rFonts w:ascii="Tahoma" w:hAnsi="Tahoma" w:cs="Tahoma"/>
                <w:b/>
                <w:color w:val="FFFFFF" w:themeColor="background1"/>
                <w:sz w:val="18"/>
              </w:rPr>
              <w:t>BOLETA GARANTÍA USD</w:t>
            </w:r>
          </w:p>
        </w:tc>
      </w:tr>
      <w:tr w:rsidR="006A734F" w:rsidRPr="00B07B6B" w14:paraId="37EB9E03" w14:textId="77777777" w:rsidTr="001B52C2">
        <w:trPr>
          <w:trHeight w:val="316"/>
        </w:trPr>
        <w:tc>
          <w:tcPr>
            <w:tcW w:w="844" w:type="dxa"/>
            <w:vAlign w:val="center"/>
            <w:hideMark/>
          </w:tcPr>
          <w:p w14:paraId="226A1F59" w14:textId="77777777" w:rsidR="006A734F" w:rsidRPr="00434157" w:rsidRDefault="006A734F" w:rsidP="00481E2A">
            <w:pPr>
              <w:jc w:val="center"/>
              <w:rPr>
                <w:rFonts w:ascii="Tahoma" w:hAnsi="Tahoma" w:cs="Tahoma"/>
                <w:color w:val="1F497D"/>
                <w:sz w:val="18"/>
              </w:rPr>
            </w:pPr>
            <w:r>
              <w:rPr>
                <w:rFonts w:ascii="Tahoma" w:hAnsi="Tahoma" w:cs="Tahoma"/>
                <w:color w:val="1F497D"/>
                <w:sz w:val="18"/>
              </w:rPr>
              <w:t>1</w:t>
            </w:r>
          </w:p>
        </w:tc>
        <w:tc>
          <w:tcPr>
            <w:tcW w:w="4820" w:type="dxa"/>
            <w:vAlign w:val="center"/>
            <w:hideMark/>
          </w:tcPr>
          <w:p w14:paraId="5C416B3A" w14:textId="77777777" w:rsidR="006A734F" w:rsidRPr="00F86ED2" w:rsidRDefault="006A734F" w:rsidP="00481E2A">
            <w:pPr>
              <w:rPr>
                <w:rFonts w:ascii="Tahoma" w:hAnsi="Tahoma" w:cs="Tahoma"/>
                <w:color w:val="1F497D"/>
                <w:sz w:val="18"/>
                <w:szCs w:val="18"/>
                <w:lang w:val="es-BO"/>
              </w:rPr>
            </w:pPr>
            <w:r>
              <w:rPr>
                <w:rFonts w:ascii="Tahoma" w:hAnsi="Tahoma" w:cs="Tahoma"/>
                <w:color w:val="1F497D"/>
                <w:sz w:val="18"/>
                <w:szCs w:val="18"/>
                <w:lang w:val="es-BO"/>
              </w:rPr>
              <w:t>UPGRADE DE MEMORIA SERVIDORES X86</w:t>
            </w:r>
          </w:p>
        </w:tc>
        <w:tc>
          <w:tcPr>
            <w:tcW w:w="1547" w:type="dxa"/>
            <w:vAlign w:val="center"/>
            <w:hideMark/>
          </w:tcPr>
          <w:p w14:paraId="54BB7E5D" w14:textId="77777777" w:rsidR="006A734F" w:rsidRPr="00B07B6B" w:rsidRDefault="006A734F" w:rsidP="00481E2A">
            <w:pPr>
              <w:jc w:val="center"/>
              <w:rPr>
                <w:rFonts w:ascii="Tahoma" w:hAnsi="Tahoma" w:cs="Tahoma"/>
                <w:color w:val="1F497D"/>
                <w:sz w:val="18"/>
              </w:rPr>
            </w:pPr>
            <w:r>
              <w:rPr>
                <w:rFonts w:ascii="Tahoma" w:hAnsi="Tahoma" w:cs="Tahoma"/>
                <w:color w:val="1F497D"/>
                <w:sz w:val="18"/>
              </w:rPr>
              <w:t>1.400,00</w:t>
            </w:r>
          </w:p>
        </w:tc>
      </w:tr>
      <w:tr w:rsidR="006A734F" w:rsidRPr="00865529" w14:paraId="4B0F772B" w14:textId="77777777" w:rsidTr="001B52C2">
        <w:trPr>
          <w:trHeight w:val="278"/>
        </w:trPr>
        <w:tc>
          <w:tcPr>
            <w:tcW w:w="844" w:type="dxa"/>
            <w:vAlign w:val="center"/>
          </w:tcPr>
          <w:p w14:paraId="6519A5F7" w14:textId="77777777" w:rsidR="006A734F" w:rsidRDefault="006A734F" w:rsidP="00481E2A">
            <w:pPr>
              <w:jc w:val="center"/>
              <w:rPr>
                <w:rFonts w:ascii="Tahoma" w:hAnsi="Tahoma" w:cs="Tahoma"/>
                <w:color w:val="1F497D"/>
                <w:sz w:val="18"/>
              </w:rPr>
            </w:pPr>
            <w:r>
              <w:rPr>
                <w:rFonts w:ascii="Tahoma" w:hAnsi="Tahoma" w:cs="Tahoma"/>
                <w:color w:val="1F497D"/>
                <w:sz w:val="18"/>
              </w:rPr>
              <w:t>2</w:t>
            </w:r>
          </w:p>
        </w:tc>
        <w:tc>
          <w:tcPr>
            <w:tcW w:w="4820" w:type="dxa"/>
            <w:vAlign w:val="center"/>
          </w:tcPr>
          <w:p w14:paraId="2400DC82" w14:textId="77777777" w:rsidR="006A734F" w:rsidRDefault="006A734F" w:rsidP="00481E2A">
            <w:pPr>
              <w:rPr>
                <w:rFonts w:ascii="Tahoma" w:hAnsi="Tahoma" w:cs="Tahoma"/>
                <w:color w:val="1F497D"/>
                <w:sz w:val="18"/>
                <w:szCs w:val="18"/>
                <w:lang w:val="es-BO"/>
              </w:rPr>
            </w:pPr>
            <w:r>
              <w:rPr>
                <w:rFonts w:ascii="Tahoma" w:hAnsi="Tahoma" w:cs="Tahoma"/>
                <w:color w:val="1F497D"/>
                <w:sz w:val="18"/>
                <w:szCs w:val="18"/>
                <w:lang w:val="es-BO"/>
              </w:rPr>
              <w:t>AMPLIACION INFRAESTRUCTURA NUBE INTERNA X86</w:t>
            </w:r>
          </w:p>
        </w:tc>
        <w:tc>
          <w:tcPr>
            <w:tcW w:w="1547" w:type="dxa"/>
            <w:vAlign w:val="center"/>
          </w:tcPr>
          <w:p w14:paraId="501830A8" w14:textId="77777777" w:rsidR="006A734F" w:rsidRPr="00865529" w:rsidRDefault="006A734F" w:rsidP="00481E2A">
            <w:pPr>
              <w:jc w:val="center"/>
              <w:rPr>
                <w:rFonts w:ascii="Tahoma" w:hAnsi="Tahoma" w:cs="Tahoma"/>
                <w:color w:val="1F497D"/>
                <w:sz w:val="18"/>
                <w:lang w:val="es-BO"/>
              </w:rPr>
            </w:pPr>
            <w:r>
              <w:rPr>
                <w:rFonts w:ascii="Tahoma" w:hAnsi="Tahoma" w:cs="Tahoma"/>
                <w:color w:val="1F497D"/>
                <w:sz w:val="18"/>
                <w:lang w:val="es-BO"/>
              </w:rPr>
              <w:t>7.450,00</w:t>
            </w:r>
          </w:p>
        </w:tc>
      </w:tr>
      <w:tr w:rsidR="006A734F" w14:paraId="6EAB713B" w14:textId="77777777" w:rsidTr="001B52C2">
        <w:trPr>
          <w:trHeight w:val="268"/>
        </w:trPr>
        <w:tc>
          <w:tcPr>
            <w:tcW w:w="844" w:type="dxa"/>
            <w:vAlign w:val="center"/>
          </w:tcPr>
          <w:p w14:paraId="2B5B9A2B" w14:textId="77777777" w:rsidR="006A734F" w:rsidRDefault="006A734F" w:rsidP="00481E2A">
            <w:pPr>
              <w:jc w:val="center"/>
              <w:rPr>
                <w:rFonts w:ascii="Tahoma" w:hAnsi="Tahoma" w:cs="Tahoma"/>
                <w:color w:val="1F497D"/>
                <w:sz w:val="18"/>
              </w:rPr>
            </w:pPr>
            <w:r>
              <w:rPr>
                <w:rFonts w:ascii="Tahoma" w:hAnsi="Tahoma" w:cs="Tahoma"/>
                <w:color w:val="1F497D"/>
                <w:sz w:val="18"/>
              </w:rPr>
              <w:t>3</w:t>
            </w:r>
          </w:p>
        </w:tc>
        <w:tc>
          <w:tcPr>
            <w:tcW w:w="4820" w:type="dxa"/>
            <w:vAlign w:val="center"/>
          </w:tcPr>
          <w:p w14:paraId="74362C86" w14:textId="77777777" w:rsidR="006A734F" w:rsidRDefault="006A734F" w:rsidP="00481E2A">
            <w:pPr>
              <w:rPr>
                <w:rFonts w:ascii="Tahoma" w:hAnsi="Tahoma" w:cs="Tahoma"/>
                <w:color w:val="1F497D"/>
                <w:sz w:val="18"/>
                <w:szCs w:val="18"/>
                <w:lang w:val="es-BO"/>
              </w:rPr>
            </w:pPr>
            <w:r>
              <w:rPr>
                <w:rFonts w:ascii="Tahoma" w:hAnsi="Tahoma" w:cs="Tahoma"/>
                <w:color w:val="1F497D"/>
                <w:sz w:val="18"/>
                <w:szCs w:val="18"/>
                <w:lang w:val="es-BO"/>
              </w:rPr>
              <w:t>ADQUISICIÓN  DE LICENCIAS VMWARE y SERVICIOS</w:t>
            </w:r>
          </w:p>
        </w:tc>
        <w:tc>
          <w:tcPr>
            <w:tcW w:w="1547" w:type="dxa"/>
            <w:vAlign w:val="center"/>
          </w:tcPr>
          <w:p w14:paraId="5D5706C4" w14:textId="77777777" w:rsidR="006A734F" w:rsidRDefault="006A734F" w:rsidP="00481E2A">
            <w:pPr>
              <w:jc w:val="center"/>
              <w:rPr>
                <w:rFonts w:ascii="Tahoma" w:hAnsi="Tahoma" w:cs="Tahoma"/>
                <w:color w:val="1F497D"/>
                <w:sz w:val="18"/>
              </w:rPr>
            </w:pPr>
            <w:r>
              <w:rPr>
                <w:rFonts w:ascii="Tahoma" w:hAnsi="Tahoma" w:cs="Tahoma"/>
                <w:color w:val="1F497D"/>
                <w:sz w:val="18"/>
              </w:rPr>
              <w:t>5.400,00</w:t>
            </w:r>
          </w:p>
        </w:tc>
      </w:tr>
    </w:tbl>
    <w:p w14:paraId="4223D114" w14:textId="77777777" w:rsidR="00440BD1" w:rsidRPr="00E45C32" w:rsidRDefault="00440BD1" w:rsidP="005B5657">
      <w:pPr>
        <w:pStyle w:val="Prrafodelista"/>
        <w:tabs>
          <w:tab w:val="left" w:pos="2268"/>
        </w:tabs>
        <w:spacing w:before="120"/>
        <w:ind w:left="2138"/>
        <w:jc w:val="both"/>
        <w:outlineLvl w:val="2"/>
        <w:rPr>
          <w:rFonts w:ascii="Tahoma" w:hAnsi="Tahoma" w:cs="Tahoma"/>
          <w:color w:val="004990"/>
          <w:sz w:val="22"/>
          <w:szCs w:val="22"/>
          <w:lang w:bidi="en-US"/>
        </w:rPr>
      </w:pPr>
      <w:r w:rsidRPr="005272B0">
        <w:rPr>
          <w:rFonts w:ascii="Tahoma" w:hAnsi="Tahoma" w:cs="Tahoma"/>
          <w:color w:val="004990"/>
          <w:sz w:val="22"/>
          <w:szCs w:val="22"/>
          <w:lang w:bidi="en-US"/>
        </w:rPr>
        <w:t>(Dólares americanos o su equivalente en bolivianos)</w:t>
      </w:r>
    </w:p>
    <w:p w14:paraId="7318D4CA" w14:textId="77777777" w:rsidR="00440BD1" w:rsidRPr="00E45C32" w:rsidRDefault="00440BD1" w:rsidP="00440BD1">
      <w:pPr>
        <w:pStyle w:val="Prrafodelista"/>
        <w:shd w:val="clear" w:color="auto" w:fill="FFFFFF"/>
        <w:ind w:left="2127"/>
        <w:jc w:val="both"/>
        <w:outlineLvl w:val="2"/>
        <w:rPr>
          <w:rFonts w:ascii="Tahoma" w:hAnsi="Tahoma" w:cs="Tahoma"/>
          <w:color w:val="004990"/>
          <w:sz w:val="22"/>
          <w:szCs w:val="22"/>
          <w:lang w:bidi="en-US"/>
        </w:rPr>
      </w:pPr>
    </w:p>
    <w:p w14:paraId="1AA83223" w14:textId="77777777" w:rsidR="00440BD1" w:rsidRPr="00E45C32" w:rsidRDefault="00440BD1" w:rsidP="00440BD1">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bookmarkEnd w:id="5"/>
    <w:bookmarkEnd w:id="6"/>
    <w:p w14:paraId="419819CB" w14:textId="77777777" w:rsidR="005B5657" w:rsidRPr="00984C8B" w:rsidRDefault="005B5657" w:rsidP="005B5657">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0322599D" w14:textId="77777777" w:rsidR="005B5657" w:rsidRPr="00984C8B" w:rsidRDefault="005B5657" w:rsidP="005B565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p w14:paraId="57D49FD8" w14:textId="77777777" w:rsidR="005B5657" w:rsidRDefault="005B5657" w:rsidP="005B5657">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 xml:space="preserve">Las empresas extranjeras deben presentar </w:t>
      </w:r>
      <w:r w:rsidR="00887617">
        <w:rPr>
          <w:rFonts w:ascii="Tahoma" w:hAnsi="Tahoma" w:cs="Tahoma"/>
          <w:color w:val="004990"/>
          <w:sz w:val="22"/>
          <w:szCs w:val="22"/>
          <w:lang w:val="es-ES"/>
        </w:rPr>
        <w:t xml:space="preserve">fotocopia simple de los </w:t>
      </w:r>
      <w:r w:rsidRPr="00B60265">
        <w:rPr>
          <w:rFonts w:ascii="Tahoma" w:hAnsi="Tahoma" w:cs="Tahoma"/>
          <w:color w:val="004990"/>
          <w:sz w:val="22"/>
          <w:szCs w:val="22"/>
          <w:lang w:val="es-ES"/>
        </w:rPr>
        <w:t xml:space="preserve">documentos vigentes </w:t>
      </w:r>
      <w:r w:rsidR="00887617">
        <w:rPr>
          <w:rFonts w:ascii="Tahoma" w:hAnsi="Tahoma" w:cs="Tahoma"/>
          <w:color w:val="004990"/>
          <w:sz w:val="22"/>
          <w:szCs w:val="22"/>
          <w:lang w:val="es-ES"/>
        </w:rPr>
        <w:t xml:space="preserve">y </w:t>
      </w:r>
      <w:r w:rsidRPr="00B60265">
        <w:rPr>
          <w:rFonts w:ascii="Tahoma" w:hAnsi="Tahoma" w:cs="Tahoma"/>
          <w:color w:val="004990"/>
          <w:sz w:val="22"/>
          <w:szCs w:val="22"/>
          <w:lang w:val="es-ES"/>
        </w:rPr>
        <w:t xml:space="preserve">equivalentes a los solicitados con una nota aclaratoria y traducidos al español, </w:t>
      </w:r>
      <w:r w:rsidR="00887617">
        <w:rPr>
          <w:rFonts w:ascii="Tahoma" w:hAnsi="Tahoma" w:cs="Tahoma"/>
          <w:color w:val="004990"/>
          <w:sz w:val="22"/>
          <w:szCs w:val="22"/>
          <w:lang w:val="es-ES"/>
        </w:rPr>
        <w:t>emitidos</w:t>
      </w:r>
      <w:r w:rsidRPr="00B60265">
        <w:rPr>
          <w:rFonts w:ascii="Tahoma" w:hAnsi="Tahoma" w:cs="Tahoma"/>
          <w:color w:val="004990"/>
          <w:sz w:val="22"/>
          <w:szCs w:val="22"/>
          <w:lang w:val="es-ES"/>
        </w:rPr>
        <w:t xml:space="preserve">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13050A13" w14:textId="77777777" w:rsidR="00440BD1" w:rsidRDefault="00440BD1" w:rsidP="00440BD1">
      <w:pPr>
        <w:pStyle w:val="ww-textoindependiente2"/>
        <w:spacing w:before="120" w:line="240" w:lineRule="auto"/>
        <w:ind w:left="1134"/>
        <w:rPr>
          <w:rFonts w:ascii="Tahoma" w:hAnsi="Tahoma"/>
          <w:color w:val="004990"/>
          <w:sz w:val="22"/>
          <w:szCs w:val="22"/>
          <w:lang w:val="es-BO"/>
        </w:rPr>
      </w:pPr>
    </w:p>
    <w:p w14:paraId="436034E6" w14:textId="77777777" w:rsidR="00887617" w:rsidRPr="00887617" w:rsidRDefault="00887617" w:rsidP="009D6F0D">
      <w:pPr>
        <w:pStyle w:val="Prrafodelista"/>
        <w:numPr>
          <w:ilvl w:val="0"/>
          <w:numId w:val="29"/>
        </w:numPr>
        <w:tabs>
          <w:tab w:val="left" w:pos="1134"/>
        </w:tabs>
        <w:jc w:val="both"/>
        <w:outlineLvl w:val="2"/>
        <w:rPr>
          <w:rFonts w:ascii="Tahoma" w:hAnsi="Tahoma" w:cs="Tahoma"/>
          <w:b/>
          <w:vanish/>
          <w:color w:val="004990"/>
          <w:sz w:val="22"/>
          <w:szCs w:val="22"/>
          <w:u w:val="single"/>
          <w:lang w:bidi="en-US"/>
        </w:rPr>
      </w:pPr>
    </w:p>
    <w:p w14:paraId="5CDA25A8" w14:textId="77777777" w:rsidR="00887617" w:rsidRPr="00887617" w:rsidRDefault="00887617" w:rsidP="009D6F0D">
      <w:pPr>
        <w:pStyle w:val="Prrafodelista"/>
        <w:numPr>
          <w:ilvl w:val="1"/>
          <w:numId w:val="29"/>
        </w:numPr>
        <w:tabs>
          <w:tab w:val="left" w:pos="1134"/>
        </w:tabs>
        <w:jc w:val="both"/>
        <w:outlineLvl w:val="2"/>
        <w:rPr>
          <w:rFonts w:ascii="Tahoma" w:hAnsi="Tahoma" w:cs="Tahoma"/>
          <w:b/>
          <w:vanish/>
          <w:color w:val="004990"/>
          <w:sz w:val="22"/>
          <w:szCs w:val="22"/>
          <w:u w:val="single"/>
          <w:lang w:bidi="en-US"/>
        </w:rPr>
      </w:pPr>
    </w:p>
    <w:p w14:paraId="37E39086" w14:textId="77777777" w:rsidR="00440BD1" w:rsidRPr="006B769C" w:rsidRDefault="00440BD1" w:rsidP="009D6F0D">
      <w:pPr>
        <w:pStyle w:val="Prrafodelista"/>
        <w:numPr>
          <w:ilvl w:val="1"/>
          <w:numId w:val="29"/>
        </w:numPr>
        <w:tabs>
          <w:tab w:val="left" w:pos="1134"/>
        </w:tabs>
        <w:ind w:left="1299"/>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14:paraId="302C2D23" w14:textId="77777777" w:rsidR="00440BD1" w:rsidRPr="005A3831" w:rsidRDefault="00440BD1" w:rsidP="00440BD1">
      <w:pPr>
        <w:pStyle w:val="Prrafodelista"/>
        <w:tabs>
          <w:tab w:val="left" w:pos="1134"/>
        </w:tabs>
        <w:ind w:left="1146"/>
        <w:jc w:val="both"/>
        <w:outlineLvl w:val="2"/>
        <w:rPr>
          <w:rFonts w:ascii="Tahoma" w:hAnsi="Tahoma" w:cs="Tahoma"/>
          <w:color w:val="004990"/>
          <w:sz w:val="22"/>
          <w:szCs w:val="22"/>
        </w:rPr>
      </w:pPr>
    </w:p>
    <w:p w14:paraId="29CC63FE" w14:textId="77777777" w:rsidR="00440BD1" w:rsidRDefault="00440BD1" w:rsidP="009D6F0D">
      <w:pPr>
        <w:numPr>
          <w:ilvl w:val="1"/>
          <w:numId w:val="2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2124DDAB" w14:textId="77777777" w:rsidR="00440BD1" w:rsidRPr="00CA780E" w:rsidRDefault="00440BD1" w:rsidP="00440BD1">
      <w:pPr>
        <w:tabs>
          <w:tab w:val="left" w:pos="1134"/>
        </w:tabs>
        <w:jc w:val="both"/>
        <w:outlineLvl w:val="2"/>
        <w:rPr>
          <w:rFonts w:ascii="Tahoma" w:hAnsi="Tahoma" w:cs="Tahoma"/>
          <w:color w:val="365F91"/>
          <w:sz w:val="22"/>
          <w:szCs w:val="22"/>
        </w:rPr>
      </w:pPr>
    </w:p>
    <w:p w14:paraId="1E58AD29" w14:textId="77777777" w:rsidR="00440BD1" w:rsidRPr="00CA780E" w:rsidRDefault="00440BD1" w:rsidP="00440BD1">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4AF7AEAC"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1AF4DFD8"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3F3C0F66"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7E27A327" w14:textId="77777777" w:rsidR="00440BD1" w:rsidRPr="00B60265" w:rsidRDefault="00440BD1" w:rsidP="00440BD1">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51AB0CF9" w14:textId="77777777" w:rsidR="00440BD1" w:rsidRPr="00B60265"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2A1D8566" w14:textId="77777777" w:rsidR="00440BD1" w:rsidRDefault="00440BD1" w:rsidP="00440BD1">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499364D5" w14:textId="77777777" w:rsidR="00887617" w:rsidRDefault="00887617" w:rsidP="00887617">
      <w:pPr>
        <w:pStyle w:val="ww-textoindependiente2"/>
        <w:spacing w:before="120" w:line="240" w:lineRule="auto"/>
        <w:ind w:left="1134"/>
        <w:rPr>
          <w:rFonts w:ascii="Tahoma" w:hAnsi="Tahoma" w:cs="Tahoma"/>
          <w:color w:val="004990"/>
          <w:sz w:val="22"/>
          <w:szCs w:val="22"/>
          <w:lang w:val="es-ES"/>
        </w:rPr>
      </w:pPr>
    </w:p>
    <w:p w14:paraId="369023DC" w14:textId="77777777" w:rsidR="00887617" w:rsidRPr="00887617" w:rsidRDefault="00887617" w:rsidP="009D6F0D">
      <w:pPr>
        <w:pStyle w:val="Prrafodelista"/>
        <w:numPr>
          <w:ilvl w:val="0"/>
          <w:numId w:val="40"/>
        </w:numPr>
        <w:tabs>
          <w:tab w:val="left" w:pos="1134"/>
        </w:tabs>
        <w:spacing w:after="240"/>
        <w:jc w:val="both"/>
        <w:outlineLvl w:val="2"/>
        <w:rPr>
          <w:rFonts w:ascii="Tahoma" w:hAnsi="Tahoma" w:cs="Tahoma"/>
          <w:vanish/>
          <w:color w:val="004990"/>
          <w:sz w:val="22"/>
          <w:szCs w:val="22"/>
        </w:rPr>
      </w:pPr>
    </w:p>
    <w:p w14:paraId="52BC78A7" w14:textId="77777777" w:rsidR="00887617" w:rsidRPr="00887617" w:rsidRDefault="00887617" w:rsidP="009D6F0D">
      <w:pPr>
        <w:pStyle w:val="Prrafodelista"/>
        <w:numPr>
          <w:ilvl w:val="1"/>
          <w:numId w:val="40"/>
        </w:numPr>
        <w:tabs>
          <w:tab w:val="left" w:pos="1134"/>
        </w:tabs>
        <w:spacing w:after="240"/>
        <w:jc w:val="both"/>
        <w:outlineLvl w:val="2"/>
        <w:rPr>
          <w:rFonts w:ascii="Tahoma" w:hAnsi="Tahoma" w:cs="Tahoma"/>
          <w:vanish/>
          <w:color w:val="004990"/>
          <w:sz w:val="22"/>
          <w:szCs w:val="22"/>
        </w:rPr>
      </w:pPr>
    </w:p>
    <w:p w14:paraId="236D6E52" w14:textId="77777777" w:rsidR="00887617" w:rsidRPr="00887617" w:rsidRDefault="00887617" w:rsidP="009D6F0D">
      <w:pPr>
        <w:pStyle w:val="Prrafodelista"/>
        <w:numPr>
          <w:ilvl w:val="1"/>
          <w:numId w:val="40"/>
        </w:numPr>
        <w:tabs>
          <w:tab w:val="left" w:pos="1134"/>
        </w:tabs>
        <w:spacing w:after="240"/>
        <w:jc w:val="both"/>
        <w:outlineLvl w:val="2"/>
        <w:rPr>
          <w:rFonts w:ascii="Tahoma" w:hAnsi="Tahoma" w:cs="Tahoma"/>
          <w:vanish/>
          <w:color w:val="004990"/>
          <w:sz w:val="22"/>
          <w:szCs w:val="22"/>
        </w:rPr>
      </w:pPr>
    </w:p>
    <w:p w14:paraId="382DF67D" w14:textId="77777777" w:rsidR="00887617" w:rsidRPr="00887617" w:rsidRDefault="00887617" w:rsidP="009D6F0D">
      <w:pPr>
        <w:pStyle w:val="Prrafodelista"/>
        <w:numPr>
          <w:ilvl w:val="1"/>
          <w:numId w:val="40"/>
        </w:numPr>
        <w:tabs>
          <w:tab w:val="left" w:pos="1134"/>
        </w:tabs>
        <w:spacing w:after="240"/>
        <w:jc w:val="both"/>
        <w:outlineLvl w:val="2"/>
        <w:rPr>
          <w:rFonts w:ascii="Tahoma" w:hAnsi="Tahoma" w:cs="Tahoma"/>
          <w:vanish/>
          <w:color w:val="004990"/>
          <w:sz w:val="22"/>
          <w:szCs w:val="22"/>
        </w:rPr>
      </w:pPr>
    </w:p>
    <w:p w14:paraId="5655E3D0" w14:textId="77777777" w:rsidR="00887617" w:rsidRPr="0051117D" w:rsidRDefault="00887617" w:rsidP="009D6F0D">
      <w:pPr>
        <w:pStyle w:val="Prrafodelista"/>
        <w:numPr>
          <w:ilvl w:val="1"/>
          <w:numId w:val="40"/>
        </w:numPr>
        <w:tabs>
          <w:tab w:val="left" w:pos="1134"/>
        </w:tabs>
        <w:spacing w:after="240"/>
        <w:ind w:left="1134"/>
        <w:jc w:val="both"/>
        <w:outlineLvl w:val="2"/>
        <w:rPr>
          <w:rFonts w:ascii="Tahoma" w:hAnsi="Tahoma" w:cs="Tahoma"/>
          <w:color w:val="004990"/>
          <w:sz w:val="22"/>
          <w:szCs w:val="22"/>
        </w:rPr>
      </w:pPr>
      <w:r w:rsidRPr="0051117D">
        <w:rPr>
          <w:rFonts w:ascii="Tahoma" w:hAnsi="Tahoma" w:cs="Tahoma"/>
          <w:color w:val="004990"/>
          <w:sz w:val="22"/>
          <w:szCs w:val="22"/>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38118A90" w14:textId="77777777" w:rsidR="00440BD1" w:rsidRPr="00984C8B"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13FD94A6" w14:textId="77777777" w:rsidR="00440BD1" w:rsidRPr="00984C8B" w:rsidRDefault="00440BD1" w:rsidP="00440BD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023C7216" w14:textId="77777777" w:rsidR="00440BD1" w:rsidRPr="007C6C69" w:rsidRDefault="00440BD1" w:rsidP="00440BD1">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63F157EF" w14:textId="77777777" w:rsidR="00440BD1" w:rsidRPr="00984C8B" w:rsidRDefault="00440BD1" w:rsidP="00440BD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de responsabilidad civil anual vigente.</w:t>
      </w:r>
    </w:p>
    <w:p w14:paraId="3CC75088" w14:textId="77777777" w:rsidR="00440BD1" w:rsidRPr="00984C8B" w:rsidRDefault="00440BD1" w:rsidP="00440BD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456940AE" w14:textId="77777777" w:rsidR="00440BD1" w:rsidRPr="00984C8B" w:rsidRDefault="00440BD1" w:rsidP="00440BD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71E333CA" w14:textId="77777777" w:rsidR="00440BD1" w:rsidRPr="00E35168"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3446D1C2" w14:textId="77777777" w:rsidR="00440BD1" w:rsidRDefault="00440BD1" w:rsidP="00440BD1">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1BE9BF3E" w14:textId="77777777" w:rsidR="00440BD1" w:rsidRDefault="00440BD1" w:rsidP="00440BD1">
      <w:pPr>
        <w:pStyle w:val="ww-textoindependiente2"/>
        <w:spacing w:line="240" w:lineRule="auto"/>
        <w:ind w:left="567"/>
        <w:rPr>
          <w:rFonts w:ascii="Tahoma" w:hAnsi="Tahoma" w:cs="Tahoma"/>
          <w:color w:val="004990"/>
          <w:sz w:val="22"/>
          <w:szCs w:val="22"/>
          <w:lang w:val="es-ES"/>
        </w:rPr>
      </w:pPr>
    </w:p>
    <w:p w14:paraId="715A771A" w14:textId="77777777" w:rsidR="00440BD1" w:rsidRPr="00474BAE" w:rsidRDefault="00440BD1" w:rsidP="00440BD1">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36980886" w14:textId="77777777" w:rsidR="00440BD1" w:rsidRPr="00474BAE" w:rsidRDefault="00440BD1" w:rsidP="00440BD1">
      <w:pPr>
        <w:pStyle w:val="ww-textoindependiente2"/>
        <w:spacing w:line="240" w:lineRule="auto"/>
        <w:ind w:left="567"/>
        <w:rPr>
          <w:rFonts w:ascii="Tahoma" w:hAnsi="Tahoma" w:cs="Tahoma"/>
          <w:color w:val="004990"/>
          <w:sz w:val="22"/>
          <w:szCs w:val="22"/>
          <w:lang w:val="es-ES"/>
        </w:rPr>
      </w:pPr>
    </w:p>
    <w:p w14:paraId="018BBBB3" w14:textId="77777777" w:rsidR="00440BD1" w:rsidRPr="00474BAE" w:rsidRDefault="00440BD1" w:rsidP="00440BD1">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68AC6C49" w14:textId="77777777" w:rsidR="00440BD1" w:rsidRPr="00984C8B" w:rsidRDefault="00440BD1" w:rsidP="00440BD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39C31772" w14:textId="77777777" w:rsidR="00440BD1" w:rsidRPr="00984C8B" w:rsidRDefault="00440BD1" w:rsidP="00440BD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0C673713" w14:textId="77777777" w:rsidR="00440BD1" w:rsidRPr="00984C8B" w:rsidRDefault="00440BD1" w:rsidP="00440BD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6EB89264"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39D4F2E6"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977430A" w14:textId="77777777" w:rsidR="00440BD1" w:rsidRPr="00984C8B" w:rsidRDefault="00440BD1" w:rsidP="00440BD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2F53962C" w14:textId="77777777" w:rsidR="00440BD1" w:rsidRPr="00984C8B" w:rsidRDefault="00440BD1" w:rsidP="00440BD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34B4F106"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1C8F4142" w14:textId="77777777" w:rsidR="00440BD1" w:rsidRPr="00984C8B" w:rsidRDefault="00440BD1" w:rsidP="00440BD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3EC73ECB" w14:textId="77777777" w:rsidR="00440BD1" w:rsidRPr="00984C8B" w:rsidRDefault="00440BD1" w:rsidP="00440BD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Mandatorios: Son los requerimientos funcionales, técnicos y de implementación. Su ca</w:t>
      </w:r>
      <w:r>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7CC0C5F6" w14:textId="77777777" w:rsidR="00440BD1" w:rsidRPr="00984C8B" w:rsidRDefault="00440BD1" w:rsidP="00440BD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obre un porcentaje de veinte (2</w:t>
      </w:r>
      <w:r w:rsidRPr="00984C8B">
        <w:rPr>
          <w:rFonts w:ascii="Tahoma" w:hAnsi="Tahoma" w:cs="Tahoma"/>
          <w:color w:val="004990"/>
          <w:sz w:val="22"/>
          <w:szCs w:val="22"/>
        </w:rPr>
        <w:t>0) por ciento.</w:t>
      </w:r>
      <w:r>
        <w:rPr>
          <w:rFonts w:ascii="Tahoma" w:hAnsi="Tahoma" w:cs="Tahoma"/>
          <w:color w:val="004990"/>
          <w:sz w:val="22"/>
          <w:szCs w:val="22"/>
        </w:rPr>
        <w:t xml:space="preserve"> </w:t>
      </w:r>
    </w:p>
    <w:p w14:paraId="0A7774DE" w14:textId="77777777" w:rsidR="00440BD1" w:rsidRPr="00984C8B" w:rsidRDefault="00440BD1" w:rsidP="00440BD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3CB1DED" w14:textId="77777777" w:rsidR="00440BD1" w:rsidRPr="00E35168" w:rsidRDefault="00440BD1" w:rsidP="00440BD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247C631"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568B2F60" w14:textId="77777777" w:rsidR="00440BD1" w:rsidRPr="00612D42" w:rsidRDefault="00440BD1" w:rsidP="00440BD1">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34A54D18"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448B55AE" w14:textId="77777777" w:rsidR="00440BD1" w:rsidRPr="00984C8B"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3062C463" w14:textId="77777777" w:rsidR="00440BD1"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5814CB14" w14:textId="77777777" w:rsidR="00440BD1" w:rsidRPr="00984C8B" w:rsidRDefault="00440BD1" w:rsidP="00440BD1">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w:t>
      </w:r>
      <w:r w:rsidRPr="0051117D">
        <w:rPr>
          <w:rFonts w:ascii="Tahoma" w:hAnsi="Tahoma" w:cs="Tahoma"/>
          <w:b/>
          <w:color w:val="004990"/>
          <w:sz w:val="22"/>
          <w:szCs w:val="22"/>
        </w:rPr>
        <w:t>(5) días hábiles</w:t>
      </w:r>
      <w:r w:rsidRPr="00540C26">
        <w:rPr>
          <w:rFonts w:ascii="Tahoma" w:hAnsi="Tahoma" w:cs="Tahoma"/>
          <w:color w:val="004990"/>
          <w:sz w:val="22"/>
          <w:szCs w:val="22"/>
        </w:rPr>
        <w:t xml:space="preserve"> para dar respuesta de Aceptación/Rechazo a la nota de adjudicación. En caso de aceptación, se les otorgará </w:t>
      </w:r>
      <w:r w:rsidR="00CE215F">
        <w:rPr>
          <w:rFonts w:ascii="Tahoma" w:hAnsi="Tahoma" w:cs="Tahoma"/>
          <w:color w:val="004990"/>
          <w:sz w:val="22"/>
          <w:szCs w:val="22"/>
        </w:rPr>
        <w:t>diez</w:t>
      </w:r>
      <w:r w:rsidR="00CE215F" w:rsidRPr="00540C26">
        <w:rPr>
          <w:rFonts w:ascii="Tahoma" w:hAnsi="Tahoma" w:cs="Tahoma"/>
          <w:color w:val="004990"/>
          <w:sz w:val="22"/>
          <w:szCs w:val="22"/>
        </w:rPr>
        <w:t xml:space="preserve"> </w:t>
      </w:r>
      <w:r w:rsidRPr="0051117D">
        <w:rPr>
          <w:rFonts w:ascii="Tahoma" w:hAnsi="Tahoma" w:cs="Tahoma"/>
          <w:b/>
          <w:color w:val="004990"/>
          <w:sz w:val="22"/>
          <w:szCs w:val="22"/>
        </w:rPr>
        <w:t>(</w:t>
      </w:r>
      <w:r w:rsidR="00CE215F" w:rsidRPr="0051117D">
        <w:rPr>
          <w:rFonts w:ascii="Tahoma" w:hAnsi="Tahoma" w:cs="Tahoma"/>
          <w:b/>
          <w:color w:val="004990"/>
          <w:sz w:val="22"/>
          <w:szCs w:val="22"/>
        </w:rPr>
        <w:t>10</w:t>
      </w:r>
      <w:r w:rsidRPr="0051117D">
        <w:rPr>
          <w:rFonts w:ascii="Tahoma" w:hAnsi="Tahoma" w:cs="Tahoma"/>
          <w:b/>
          <w:color w:val="004990"/>
          <w:sz w:val="22"/>
          <w:szCs w:val="22"/>
        </w:rPr>
        <w:t>) días hábiles</w:t>
      </w:r>
      <w:r w:rsidRPr="00540C26">
        <w:rPr>
          <w:rFonts w:ascii="Tahoma" w:hAnsi="Tahoma" w:cs="Tahoma"/>
          <w:color w:val="004990"/>
          <w:sz w:val="22"/>
          <w:szCs w:val="22"/>
        </w:rPr>
        <w:t xml:space="preserve"> adicionales para enviar toda la documentación solicitada en la carta de adjudicación.</w:t>
      </w:r>
    </w:p>
    <w:p w14:paraId="30BF9230" w14:textId="77777777" w:rsidR="00440BD1" w:rsidRDefault="00440BD1" w:rsidP="00440BD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4057FFB3" w14:textId="77777777" w:rsidR="00A67BCA" w:rsidRDefault="00A67BCA" w:rsidP="00440BD1">
      <w:pPr>
        <w:spacing w:before="120"/>
        <w:ind w:left="1134"/>
        <w:jc w:val="both"/>
        <w:rPr>
          <w:rFonts w:ascii="Tahoma" w:hAnsi="Tahoma" w:cs="Tahoma"/>
          <w:b/>
          <w:color w:val="004990"/>
          <w:sz w:val="22"/>
          <w:szCs w:val="22"/>
        </w:rPr>
      </w:pPr>
    </w:p>
    <w:p w14:paraId="0AF93BB7" w14:textId="77777777" w:rsidR="00A67BCA" w:rsidRDefault="00A67BCA" w:rsidP="00440BD1">
      <w:pPr>
        <w:spacing w:before="120"/>
        <w:ind w:left="1134"/>
        <w:jc w:val="both"/>
        <w:rPr>
          <w:rFonts w:ascii="Tahoma" w:hAnsi="Tahoma" w:cs="Tahoma"/>
          <w:b/>
          <w:color w:val="004990"/>
          <w:sz w:val="22"/>
          <w:szCs w:val="22"/>
        </w:rPr>
      </w:pPr>
    </w:p>
    <w:p w14:paraId="16748C1D"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102FE398" w14:textId="77777777" w:rsidR="00440BD1" w:rsidRPr="00984C8B"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183AF465" w14:textId="77777777" w:rsidR="00440BD1"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 xml:space="preserve">El proponente debe adherirse a los términos y condiciones establecidos en el contrato elaborado por Entel S.A. dichos documentos son parte de </w:t>
      </w:r>
      <w:r w:rsidR="0051117D">
        <w:rPr>
          <w:rFonts w:ascii="Tahoma" w:hAnsi="Tahoma" w:cs="Tahoma"/>
          <w:color w:val="004990"/>
          <w:sz w:val="22"/>
          <w:szCs w:val="22"/>
        </w:rPr>
        <w:t>los Términos Base de Contratación.</w:t>
      </w:r>
      <w:r w:rsidRPr="00984C8B">
        <w:rPr>
          <w:rFonts w:ascii="Tahoma" w:hAnsi="Tahoma" w:cs="Tahoma"/>
          <w:color w:val="004990"/>
          <w:sz w:val="22"/>
          <w:szCs w:val="22"/>
        </w:rPr>
        <w:t>.</w:t>
      </w:r>
    </w:p>
    <w:p w14:paraId="28BE86AF" w14:textId="77777777" w:rsidR="00CE215F" w:rsidRDefault="00CE215F" w:rsidP="00CE215F">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30419FB2" w14:textId="77777777" w:rsidR="00A67BCA" w:rsidRDefault="00A67BCA" w:rsidP="00CE215F">
      <w:pPr>
        <w:ind w:left="1134"/>
        <w:jc w:val="both"/>
        <w:rPr>
          <w:rFonts w:ascii="Tahoma" w:hAnsi="Tahoma" w:cs="Tahoma"/>
          <w:color w:val="1F497D"/>
          <w:sz w:val="22"/>
          <w:szCs w:val="22"/>
        </w:rPr>
      </w:pPr>
    </w:p>
    <w:p w14:paraId="60984B60"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4D90884D"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3CC9D76D"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65A4831"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090403D"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68FD4617" w14:textId="77777777" w:rsidR="00440BD1" w:rsidRPr="00984C8B" w:rsidRDefault="00440BD1" w:rsidP="00440BD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5776C9C7" w14:textId="77777777" w:rsidR="00440BD1" w:rsidRPr="00984C8B" w:rsidRDefault="00440BD1" w:rsidP="00440BD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0327C6F1"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2807B164"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4A2D18C1"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3F1B8346"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D87E222" w14:textId="77777777" w:rsidR="00440BD1" w:rsidRPr="00984C8B" w:rsidRDefault="00440BD1" w:rsidP="00440BD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00FAF3B1" w14:textId="77777777" w:rsidR="00440BD1" w:rsidRPr="00984C8B" w:rsidRDefault="00440BD1" w:rsidP="00440BD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36638FC3" w14:textId="77777777" w:rsidR="00440BD1" w:rsidRPr="00984C8B" w:rsidRDefault="00440BD1" w:rsidP="00440BD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248F0A1A" w14:textId="77777777" w:rsidR="00440BD1" w:rsidRPr="00984C8B" w:rsidRDefault="00440BD1" w:rsidP="00440BD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1E8359B8" w14:textId="77777777" w:rsidR="00440BD1" w:rsidRPr="00984C8B" w:rsidRDefault="00440BD1" w:rsidP="00440BD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3015AC41"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4A7E0D3C"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60CE858B"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6DE62206" w14:textId="77777777" w:rsidR="00440BD1" w:rsidRPr="00984C8B" w:rsidRDefault="00440BD1" w:rsidP="00440BD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30B43C0A" w14:textId="77777777" w:rsidR="00440BD1" w:rsidRPr="00984C8B" w:rsidRDefault="00440BD1" w:rsidP="00440BD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0D7008DA" w14:textId="77777777" w:rsidR="00440BD1" w:rsidRPr="00984C8B" w:rsidRDefault="00440BD1" w:rsidP="00440BD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1E105609"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3C14BA4"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597FD181"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lastRenderedPageBreak/>
        <w:t>Propuesta en base al Pliego de Condiciones señalados en el presente documento</w:t>
      </w:r>
    </w:p>
    <w:p w14:paraId="179536AE" w14:textId="77777777" w:rsidR="00440BD1" w:rsidRPr="00984C8B" w:rsidRDefault="00440BD1" w:rsidP="00440BD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525F6B81" w14:textId="77777777" w:rsidR="00440BD1" w:rsidRPr="00984C8B" w:rsidRDefault="00440BD1" w:rsidP="00440BD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31AC19D8" w14:textId="77777777" w:rsidR="00440BD1" w:rsidRPr="00984C8B" w:rsidRDefault="00440BD1" w:rsidP="00440BD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32682F1D" w14:textId="77777777" w:rsidR="00440BD1" w:rsidRDefault="00440BD1" w:rsidP="00440BD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61E4357D" w14:textId="77777777" w:rsidR="00440BD1" w:rsidRPr="00984C8B" w:rsidRDefault="00440BD1" w:rsidP="00440BD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0AE4E0F8" w14:textId="77777777" w:rsidR="00982184" w:rsidRDefault="00982184" w:rsidP="00982184">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p>
    <w:p w14:paraId="0997346F" w14:textId="77777777" w:rsidR="006A18A5" w:rsidRPr="006A18A5" w:rsidRDefault="006A18A5" w:rsidP="00982184">
      <w:pPr>
        <w:spacing w:before="120"/>
        <w:ind w:left="1134"/>
        <w:jc w:val="both"/>
        <w:rPr>
          <w:rFonts w:ascii="Tahoma" w:hAnsi="Tahoma" w:cs="Tahoma"/>
          <w:b/>
          <w:color w:val="004990"/>
          <w:sz w:val="22"/>
          <w:szCs w:val="22"/>
          <w:u w:val="single"/>
          <w:lang w:val="es-BO"/>
        </w:rPr>
      </w:pPr>
      <w:r w:rsidRPr="006A18A5">
        <w:rPr>
          <w:rFonts w:ascii="Tahoma" w:hAnsi="Tahoma" w:cs="Tahoma"/>
          <w:b/>
          <w:color w:val="004990"/>
          <w:sz w:val="22"/>
          <w:szCs w:val="22"/>
          <w:u w:val="single"/>
          <w:lang w:val="es-BO"/>
        </w:rPr>
        <w:t>ITEM 1</w:t>
      </w:r>
      <w:r w:rsidR="0087085B">
        <w:rPr>
          <w:rFonts w:ascii="Tahoma" w:hAnsi="Tahoma" w:cs="Tahoma"/>
          <w:b/>
          <w:color w:val="004990"/>
          <w:sz w:val="22"/>
          <w:szCs w:val="22"/>
          <w:u w:val="single"/>
          <w:lang w:val="es-BO"/>
        </w:rPr>
        <w:t xml:space="preserve"> y 2</w:t>
      </w:r>
    </w:p>
    <w:p w14:paraId="08C32B7E" w14:textId="77777777" w:rsidR="00982184" w:rsidRPr="006A18A5" w:rsidRDefault="00982184" w:rsidP="006A18A5">
      <w:pPr>
        <w:pStyle w:val="Prrafodelista"/>
        <w:numPr>
          <w:ilvl w:val="1"/>
          <w:numId w:val="14"/>
        </w:numPr>
        <w:spacing w:before="120"/>
        <w:jc w:val="both"/>
        <w:rPr>
          <w:rFonts w:ascii="Tahoma" w:hAnsi="Tahoma" w:cs="Tahoma"/>
          <w:color w:val="004990"/>
          <w:sz w:val="22"/>
          <w:szCs w:val="22"/>
          <w:lang w:val="es-BO"/>
        </w:rPr>
      </w:pPr>
      <w:r w:rsidRPr="006A18A5">
        <w:rPr>
          <w:rFonts w:ascii="Tahoma" w:hAnsi="Tahoma" w:cs="Tahoma"/>
          <w:color w:val="004990"/>
          <w:sz w:val="22"/>
          <w:szCs w:val="22"/>
          <w:lang w:val="es-BO"/>
        </w:rPr>
        <w:t>Equipos: 80% del valor total de los equipos y materiales a la entrega de</w:t>
      </w:r>
      <w:r w:rsidR="0093094D">
        <w:rPr>
          <w:rFonts w:ascii="Tahoma" w:hAnsi="Tahoma" w:cs="Tahoma"/>
          <w:color w:val="004990"/>
          <w:sz w:val="22"/>
          <w:szCs w:val="22"/>
          <w:lang w:val="es-BO"/>
        </w:rPr>
        <w:t>l 100%</w:t>
      </w:r>
      <w:r w:rsidRPr="006A18A5">
        <w:rPr>
          <w:rFonts w:ascii="Tahoma" w:hAnsi="Tahoma" w:cs="Tahoma"/>
          <w:color w:val="004990"/>
          <w:sz w:val="22"/>
          <w:szCs w:val="22"/>
          <w:lang w:val="es-BO"/>
        </w:rPr>
        <w:t xml:space="preserve"> </w:t>
      </w:r>
      <w:r w:rsidR="0093094D">
        <w:rPr>
          <w:rFonts w:ascii="Tahoma" w:hAnsi="Tahoma" w:cs="Tahoma"/>
          <w:color w:val="004990"/>
          <w:sz w:val="22"/>
          <w:szCs w:val="22"/>
          <w:lang w:val="es-BO"/>
        </w:rPr>
        <w:t xml:space="preserve">de </w:t>
      </w:r>
      <w:r w:rsidRPr="006A18A5">
        <w:rPr>
          <w:rFonts w:ascii="Tahoma" w:hAnsi="Tahoma" w:cs="Tahoma"/>
          <w:color w:val="004990"/>
          <w:sz w:val="22"/>
          <w:szCs w:val="22"/>
          <w:lang w:val="es-BO"/>
        </w:rPr>
        <w:t xml:space="preserve">los bienes, previa emisión </w:t>
      </w:r>
      <w:r w:rsidR="00CE215F" w:rsidRPr="006A18A5">
        <w:rPr>
          <w:rFonts w:ascii="Tahoma" w:hAnsi="Tahoma" w:cs="Tahoma"/>
          <w:color w:val="004990"/>
          <w:sz w:val="22"/>
          <w:szCs w:val="22"/>
          <w:lang w:val="es-BO"/>
        </w:rPr>
        <w:t xml:space="preserve">del Acta de Recepción </w:t>
      </w:r>
      <w:r w:rsidRPr="006A18A5">
        <w:rPr>
          <w:rFonts w:ascii="Tahoma" w:hAnsi="Tahoma" w:cs="Tahoma"/>
          <w:color w:val="004990"/>
          <w:sz w:val="22"/>
          <w:szCs w:val="22"/>
          <w:lang w:val="es-BO"/>
        </w:rPr>
        <w:t>por parte de ENTEL S.A. y presentación de factura fiscal por el proveedor, el restante 20% a la conclusión de</w:t>
      </w:r>
      <w:r w:rsidR="00CE215F" w:rsidRPr="006A18A5">
        <w:rPr>
          <w:rFonts w:ascii="Tahoma" w:hAnsi="Tahoma" w:cs="Tahoma"/>
          <w:color w:val="004990"/>
          <w:sz w:val="22"/>
          <w:szCs w:val="22"/>
          <w:lang w:val="es-BO"/>
        </w:rPr>
        <w:t>l 100% de</w:t>
      </w:r>
      <w:r w:rsidRPr="006A18A5">
        <w:rPr>
          <w:rFonts w:ascii="Tahoma" w:hAnsi="Tahoma" w:cs="Tahoma"/>
          <w:color w:val="004990"/>
          <w:sz w:val="22"/>
          <w:szCs w:val="22"/>
          <w:lang w:val="es-BO"/>
        </w:rPr>
        <w:t xml:space="preserve"> los servicios (implementación del proyecto). </w:t>
      </w:r>
    </w:p>
    <w:p w14:paraId="426837D9" w14:textId="77777777" w:rsidR="00982184" w:rsidRDefault="00982184" w:rsidP="00982184">
      <w:pPr>
        <w:numPr>
          <w:ilvl w:val="1"/>
          <w:numId w:val="14"/>
        </w:numPr>
        <w:spacing w:before="120"/>
        <w:jc w:val="both"/>
        <w:rPr>
          <w:rFonts w:ascii="Tahoma" w:hAnsi="Tahoma" w:cs="Tahoma"/>
          <w:color w:val="004990"/>
          <w:sz w:val="22"/>
          <w:szCs w:val="22"/>
          <w:lang w:val="es-BO" w:eastAsia="en-US"/>
        </w:rPr>
      </w:pPr>
      <w:r w:rsidRPr="006A18A5">
        <w:rPr>
          <w:rFonts w:ascii="Tahoma" w:hAnsi="Tahoma" w:cs="Tahoma"/>
          <w:color w:val="004990"/>
          <w:sz w:val="22"/>
          <w:szCs w:val="22"/>
          <w:lang w:val="es-BO" w:eastAsia="en-US"/>
        </w:rPr>
        <w:t xml:space="preserve">Servicios: </w:t>
      </w:r>
      <w:r w:rsidR="00F451D1" w:rsidRPr="00965D87">
        <w:rPr>
          <w:rFonts w:ascii="Tahoma" w:hAnsi="Tahoma" w:cs="Tahoma"/>
          <w:color w:val="004990"/>
          <w:sz w:val="22"/>
          <w:szCs w:val="22"/>
          <w:lang w:val="es-BO" w:eastAsia="en-US"/>
        </w:rPr>
        <w:t>100% contra entrega de todo el servicio</w:t>
      </w:r>
      <w:r w:rsidRPr="006A18A5">
        <w:rPr>
          <w:rFonts w:ascii="Tahoma" w:hAnsi="Tahoma" w:cs="Tahoma"/>
          <w:color w:val="004990"/>
          <w:sz w:val="22"/>
          <w:szCs w:val="22"/>
          <w:lang w:val="es-BO" w:eastAsia="en-US"/>
        </w:rPr>
        <w:t xml:space="preserve">, según cronograma propuesto, coordinado entre ambas partes; previa emisión del certificado de Control de Calidad </w:t>
      </w:r>
      <w:r w:rsidR="00CE215F" w:rsidRPr="006A18A5">
        <w:rPr>
          <w:rFonts w:ascii="Tahoma" w:hAnsi="Tahoma" w:cs="Tahoma"/>
          <w:color w:val="004990"/>
          <w:sz w:val="22"/>
          <w:szCs w:val="22"/>
          <w:lang w:val="es-BO" w:eastAsia="en-US"/>
        </w:rPr>
        <w:t xml:space="preserve">y Certificado de </w:t>
      </w:r>
      <w:r w:rsidR="00F451D1" w:rsidRPr="006A18A5">
        <w:rPr>
          <w:rFonts w:ascii="Tahoma" w:hAnsi="Tahoma" w:cs="Tahoma"/>
          <w:color w:val="004990"/>
          <w:sz w:val="22"/>
          <w:szCs w:val="22"/>
          <w:lang w:val="es-BO" w:eastAsia="en-US"/>
        </w:rPr>
        <w:t>Aceptación</w:t>
      </w:r>
      <w:r w:rsidR="00CE215F" w:rsidRPr="006A18A5">
        <w:rPr>
          <w:rFonts w:ascii="Tahoma" w:hAnsi="Tahoma" w:cs="Tahoma"/>
          <w:color w:val="004990"/>
          <w:sz w:val="22"/>
          <w:szCs w:val="22"/>
          <w:lang w:val="es-BO" w:eastAsia="en-US"/>
        </w:rPr>
        <w:t xml:space="preserve"> Provisional </w:t>
      </w:r>
      <w:r w:rsidRPr="006A18A5">
        <w:rPr>
          <w:rFonts w:ascii="Tahoma" w:hAnsi="Tahoma" w:cs="Tahoma"/>
          <w:color w:val="004990"/>
          <w:sz w:val="22"/>
          <w:szCs w:val="22"/>
          <w:lang w:val="es-BO" w:eastAsia="en-US"/>
        </w:rPr>
        <w:t>por parte de ENTEL S.A. y presentación de factura fiscal por el proveedor.</w:t>
      </w:r>
    </w:p>
    <w:p w14:paraId="333346B7" w14:textId="77777777" w:rsidR="006A18A5" w:rsidRPr="006A18A5" w:rsidRDefault="006A18A5" w:rsidP="006A18A5">
      <w:pPr>
        <w:spacing w:before="120"/>
        <w:ind w:left="1134"/>
        <w:jc w:val="both"/>
        <w:rPr>
          <w:rFonts w:ascii="Tahoma" w:hAnsi="Tahoma" w:cs="Tahoma"/>
          <w:b/>
          <w:color w:val="004990"/>
          <w:sz w:val="22"/>
          <w:szCs w:val="22"/>
          <w:u w:val="single"/>
          <w:lang w:val="es-BO"/>
        </w:rPr>
      </w:pPr>
      <w:r>
        <w:rPr>
          <w:rFonts w:ascii="Tahoma" w:hAnsi="Tahoma" w:cs="Tahoma"/>
          <w:b/>
          <w:color w:val="004990"/>
          <w:sz w:val="22"/>
          <w:szCs w:val="22"/>
          <w:u w:val="single"/>
          <w:lang w:val="es-BO"/>
        </w:rPr>
        <w:t>ITEM 3</w:t>
      </w:r>
    </w:p>
    <w:p w14:paraId="512CADE0" w14:textId="77777777" w:rsidR="006A18A5" w:rsidRDefault="006A18A5" w:rsidP="006A18A5">
      <w:pPr>
        <w:numPr>
          <w:ilvl w:val="1"/>
          <w:numId w:val="14"/>
        </w:numPr>
        <w:spacing w:before="120"/>
        <w:jc w:val="both"/>
        <w:rPr>
          <w:rFonts w:ascii="Tahoma" w:hAnsi="Tahoma" w:cs="Tahoma"/>
          <w:color w:val="004990"/>
          <w:sz w:val="22"/>
          <w:szCs w:val="22"/>
          <w:lang w:val="es-BO" w:eastAsia="en-US"/>
        </w:rPr>
      </w:pPr>
      <w:r w:rsidRPr="006A18A5">
        <w:rPr>
          <w:rFonts w:ascii="Tahoma" w:hAnsi="Tahoma" w:cs="Tahoma"/>
          <w:color w:val="004990"/>
          <w:sz w:val="22"/>
          <w:szCs w:val="22"/>
          <w:lang w:val="es-BO" w:eastAsia="en-US"/>
        </w:rPr>
        <w:t xml:space="preserve">Servicios: </w:t>
      </w:r>
      <w:r w:rsidR="0087085B" w:rsidRPr="00965D87">
        <w:rPr>
          <w:rFonts w:ascii="Tahoma" w:hAnsi="Tahoma" w:cs="Tahoma"/>
          <w:color w:val="004990"/>
          <w:sz w:val="22"/>
          <w:szCs w:val="22"/>
          <w:lang w:val="es-BO" w:eastAsia="en-US"/>
        </w:rPr>
        <w:t>100% contra entrega de todo el servicio</w:t>
      </w:r>
      <w:r w:rsidR="0087085B" w:rsidRPr="006A18A5">
        <w:rPr>
          <w:rFonts w:ascii="Tahoma" w:hAnsi="Tahoma" w:cs="Tahoma"/>
          <w:color w:val="004990"/>
          <w:sz w:val="22"/>
          <w:szCs w:val="22"/>
          <w:lang w:val="es-BO" w:eastAsia="en-US"/>
        </w:rPr>
        <w:t>, según cronograma propuesto, coordinado entre ambas partes; previa emisión del certificado de Control de Calidad y Certificado de Aceptación Provisional por parte de ENTEL S.A. y presentación de factura fiscal por el proveedor.</w:t>
      </w:r>
    </w:p>
    <w:p w14:paraId="3A174A95" w14:textId="77777777" w:rsidR="00440BD1" w:rsidRPr="00C16841" w:rsidRDefault="00440BD1" w:rsidP="00440BD1">
      <w:pPr>
        <w:pStyle w:val="Prrafodelista"/>
        <w:numPr>
          <w:ilvl w:val="0"/>
          <w:numId w:val="14"/>
        </w:numPr>
        <w:spacing w:before="120"/>
        <w:jc w:val="both"/>
        <w:rPr>
          <w:rFonts w:ascii="Tahoma" w:hAnsi="Tahoma" w:cs="Tahoma"/>
          <w:color w:val="004990"/>
          <w:sz w:val="22"/>
          <w:szCs w:val="22"/>
          <w:lang w:val="es-BO"/>
        </w:rPr>
      </w:pPr>
      <w:r w:rsidRPr="006A18A5">
        <w:rPr>
          <w:rFonts w:ascii="Tahoma" w:hAnsi="Tahoma" w:cs="Tahoma"/>
          <w:b/>
          <w:color w:val="004990"/>
          <w:sz w:val="22"/>
          <w:szCs w:val="22"/>
          <w:lang w:val="es-BO"/>
        </w:rPr>
        <w:t>NOTA:</w:t>
      </w:r>
      <w:r w:rsidRPr="006A18A5">
        <w:rPr>
          <w:rFonts w:ascii="Tahoma" w:hAnsi="Tahoma" w:cs="Tahoma"/>
          <w:color w:val="004990"/>
          <w:sz w:val="22"/>
          <w:szCs w:val="22"/>
          <w:lang w:val="es-BO"/>
        </w:rPr>
        <w:t xml:space="preserve"> Para este proceso de contratación no aplica pagos adelantados</w:t>
      </w:r>
      <w:r w:rsidRPr="00C16841">
        <w:rPr>
          <w:rFonts w:ascii="Tahoma" w:hAnsi="Tahoma" w:cs="Tahoma"/>
          <w:color w:val="004990"/>
          <w:sz w:val="22"/>
          <w:szCs w:val="22"/>
          <w:lang w:val="es-BO"/>
        </w:rPr>
        <w:t xml:space="preserve"> por concepto de anticipos.</w:t>
      </w:r>
    </w:p>
    <w:p w14:paraId="2A9518A9" w14:textId="77777777" w:rsidR="00440BD1" w:rsidRPr="004D2518" w:rsidRDefault="00440BD1" w:rsidP="00440BD1">
      <w:pPr>
        <w:jc w:val="center"/>
        <w:rPr>
          <w:rFonts w:ascii="Tahoma" w:hAnsi="Tahoma" w:cs="Tahoma"/>
          <w:b/>
          <w:color w:val="1F497E"/>
          <w:sz w:val="28"/>
          <w:szCs w:val="28"/>
          <w:lang w:val="es-BO"/>
        </w:rPr>
      </w:pPr>
    </w:p>
    <w:p w14:paraId="34DFDFC4" w14:textId="77777777" w:rsidR="002F771F" w:rsidRDefault="002F771F" w:rsidP="00440BD1">
      <w:pPr>
        <w:jc w:val="center"/>
        <w:rPr>
          <w:rFonts w:ascii="Tahoma" w:hAnsi="Tahoma" w:cs="Tahoma"/>
          <w:b/>
          <w:color w:val="1F497E"/>
          <w:sz w:val="28"/>
          <w:szCs w:val="28"/>
        </w:rPr>
      </w:pPr>
    </w:p>
    <w:p w14:paraId="0B9829EA" w14:textId="77777777" w:rsidR="002F771F" w:rsidRDefault="002F771F" w:rsidP="00440BD1">
      <w:pPr>
        <w:jc w:val="center"/>
        <w:rPr>
          <w:rFonts w:ascii="Tahoma" w:hAnsi="Tahoma" w:cs="Tahoma"/>
          <w:b/>
          <w:color w:val="1F497E"/>
          <w:sz w:val="28"/>
          <w:szCs w:val="28"/>
        </w:rPr>
      </w:pPr>
    </w:p>
    <w:p w14:paraId="678CA2F6" w14:textId="77777777" w:rsidR="002F771F" w:rsidRDefault="002F771F" w:rsidP="00440BD1">
      <w:pPr>
        <w:jc w:val="center"/>
        <w:rPr>
          <w:rFonts w:ascii="Tahoma" w:hAnsi="Tahoma" w:cs="Tahoma"/>
          <w:b/>
          <w:color w:val="1F497E"/>
          <w:sz w:val="28"/>
          <w:szCs w:val="28"/>
        </w:rPr>
      </w:pPr>
    </w:p>
    <w:p w14:paraId="1954B6F9" w14:textId="77777777" w:rsidR="007405EE" w:rsidRDefault="007405EE" w:rsidP="00440BD1">
      <w:pPr>
        <w:jc w:val="center"/>
        <w:rPr>
          <w:rFonts w:ascii="Tahoma" w:hAnsi="Tahoma" w:cs="Tahoma"/>
          <w:b/>
          <w:color w:val="1F497E"/>
          <w:sz w:val="28"/>
          <w:szCs w:val="28"/>
        </w:rPr>
      </w:pPr>
    </w:p>
    <w:p w14:paraId="61FC2EBE" w14:textId="77777777" w:rsidR="007405EE" w:rsidRDefault="007405EE" w:rsidP="00440BD1">
      <w:pPr>
        <w:jc w:val="center"/>
        <w:rPr>
          <w:rFonts w:ascii="Tahoma" w:hAnsi="Tahoma" w:cs="Tahoma"/>
          <w:b/>
          <w:color w:val="1F497E"/>
          <w:sz w:val="28"/>
          <w:szCs w:val="28"/>
        </w:rPr>
      </w:pPr>
    </w:p>
    <w:p w14:paraId="229A2962" w14:textId="77777777" w:rsidR="002F771F" w:rsidRDefault="002F771F" w:rsidP="00440BD1">
      <w:pPr>
        <w:jc w:val="center"/>
        <w:rPr>
          <w:rFonts w:ascii="Tahoma" w:hAnsi="Tahoma" w:cs="Tahoma"/>
          <w:b/>
          <w:color w:val="1F497E"/>
          <w:sz w:val="28"/>
          <w:szCs w:val="28"/>
        </w:rPr>
      </w:pPr>
    </w:p>
    <w:p w14:paraId="5283432D" w14:textId="77777777" w:rsidR="0010421F" w:rsidRDefault="0010421F" w:rsidP="00440BD1">
      <w:pPr>
        <w:jc w:val="center"/>
        <w:rPr>
          <w:rFonts w:ascii="Tahoma" w:hAnsi="Tahoma" w:cs="Tahoma"/>
          <w:b/>
          <w:color w:val="1F497E"/>
          <w:sz w:val="28"/>
          <w:szCs w:val="28"/>
        </w:rPr>
      </w:pPr>
    </w:p>
    <w:p w14:paraId="10B4FE7A" w14:textId="77777777" w:rsidR="0010421F" w:rsidRDefault="0010421F" w:rsidP="00440BD1">
      <w:pPr>
        <w:jc w:val="center"/>
        <w:rPr>
          <w:rFonts w:ascii="Tahoma" w:hAnsi="Tahoma" w:cs="Tahoma"/>
          <w:b/>
          <w:color w:val="1F497E"/>
          <w:sz w:val="28"/>
          <w:szCs w:val="28"/>
        </w:rPr>
      </w:pPr>
    </w:p>
    <w:p w14:paraId="0A933BBB" w14:textId="77777777" w:rsidR="0010421F" w:rsidRDefault="0010421F" w:rsidP="00440BD1">
      <w:pPr>
        <w:jc w:val="center"/>
        <w:rPr>
          <w:rFonts w:ascii="Tahoma" w:hAnsi="Tahoma" w:cs="Tahoma"/>
          <w:b/>
          <w:color w:val="1F497E"/>
          <w:sz w:val="28"/>
          <w:szCs w:val="28"/>
        </w:rPr>
      </w:pPr>
    </w:p>
    <w:p w14:paraId="0F325FD5" w14:textId="77777777" w:rsidR="002F771F" w:rsidRDefault="002F771F" w:rsidP="00440BD1">
      <w:pPr>
        <w:jc w:val="center"/>
        <w:rPr>
          <w:rFonts w:ascii="Tahoma" w:hAnsi="Tahoma" w:cs="Tahoma"/>
          <w:b/>
          <w:color w:val="1F497E"/>
          <w:sz w:val="28"/>
          <w:szCs w:val="28"/>
        </w:rPr>
      </w:pPr>
    </w:p>
    <w:p w14:paraId="1A932FF2"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lastRenderedPageBreak/>
        <w:t>PARTE II</w:t>
      </w:r>
      <w:bookmarkEnd w:id="2"/>
    </w:p>
    <w:p w14:paraId="1BA307EB" w14:textId="77777777" w:rsidR="00FB02D1" w:rsidRPr="008C0BAC" w:rsidRDefault="00FB02D1" w:rsidP="00FB02D1">
      <w:pPr>
        <w:rPr>
          <w:color w:val="1F497E"/>
          <w:sz w:val="28"/>
          <w:szCs w:val="28"/>
          <w:lang w:val="es-MX"/>
        </w:rPr>
      </w:pPr>
    </w:p>
    <w:p w14:paraId="58739444"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650BE2FF" w14:textId="77777777" w:rsidR="00FB02D1" w:rsidRPr="008C0BAC" w:rsidRDefault="00FB02D1" w:rsidP="00FB02D1">
      <w:pPr>
        <w:rPr>
          <w:rFonts w:ascii="Tahoma" w:hAnsi="Tahoma" w:cs="Tahoma"/>
          <w:color w:val="1F497E"/>
          <w:lang w:val="pt-BR"/>
        </w:rPr>
      </w:pPr>
    </w:p>
    <w:p w14:paraId="141038DD" w14:textId="77777777" w:rsidR="00FB02D1" w:rsidRPr="008C0BAC" w:rsidRDefault="00FB02D1" w:rsidP="00FB02D1">
      <w:pPr>
        <w:rPr>
          <w:rFonts w:ascii="Tahoma" w:hAnsi="Tahoma" w:cs="Tahoma"/>
          <w:color w:val="1F497E"/>
          <w:lang w:val="pt-BR"/>
        </w:rPr>
      </w:pPr>
    </w:p>
    <w:p w14:paraId="4D624329"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4DB763AB"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0F7786EB"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777F9925"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75230DFC"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5CDC6BF7"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0F26C078"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6C4F93">
        <w:rPr>
          <w:rFonts w:ascii="Tahoma" w:hAnsi="Tahoma" w:cs="Tahoma"/>
          <w:color w:val="1F497E"/>
          <w:sz w:val="22"/>
          <w:lang w:val="es-ES_tradnl"/>
        </w:rPr>
      </w:r>
      <w:r w:rsidR="006C4F93">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5CB277FC"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6C4F93">
        <w:rPr>
          <w:rFonts w:ascii="Tahoma" w:hAnsi="Tahoma" w:cs="Tahoma"/>
          <w:color w:val="1F497E"/>
          <w:sz w:val="22"/>
          <w:lang w:val="es-ES_tradnl"/>
        </w:rPr>
      </w:r>
      <w:r w:rsidR="006C4F93">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45B1E7D2"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551744FF" w14:textId="77777777" w:rsidR="00FB02D1" w:rsidRPr="002B5EF6" w:rsidRDefault="00FB02D1" w:rsidP="00FB02D1">
      <w:pPr>
        <w:jc w:val="both"/>
        <w:rPr>
          <w:rFonts w:ascii="Tahoma" w:hAnsi="Tahoma" w:cs="Tahoma"/>
          <w:color w:val="1F497E"/>
          <w:sz w:val="8"/>
          <w:lang w:val="es-ES_tradnl"/>
        </w:rPr>
      </w:pPr>
    </w:p>
    <w:p w14:paraId="78BEBF14" w14:textId="77777777"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48B5574E" w14:textId="77777777" w:rsidR="003A6561" w:rsidRPr="00AB583B" w:rsidRDefault="003A6561" w:rsidP="00FB02D1">
      <w:pPr>
        <w:pStyle w:val="Continuarlista"/>
        <w:ind w:left="426"/>
        <w:rPr>
          <w:rFonts w:ascii="Tahoma" w:hAnsi="Tahoma" w:cs="Tahoma"/>
          <w:color w:val="1F497E"/>
          <w:sz w:val="22"/>
          <w:szCs w:val="22"/>
          <w:lang w:val="es-ES_tradnl" w:bidi="en-US"/>
        </w:rPr>
      </w:pPr>
    </w:p>
    <w:p w14:paraId="6FE31AAF" w14:textId="77777777" w:rsidR="003A6561" w:rsidRDefault="003A6561" w:rsidP="003A6561">
      <w:pPr>
        <w:pStyle w:val="Continuarlista"/>
        <w:spacing w:after="0"/>
        <w:ind w:left="426"/>
        <w:jc w:val="center"/>
        <w:rPr>
          <w:rFonts w:ascii="Tahoma" w:hAnsi="Tahoma" w:cs="Tahoma"/>
          <w:b/>
          <w:bCs/>
          <w:color w:val="1F497E"/>
          <w:sz w:val="22"/>
          <w:szCs w:val="22"/>
        </w:rPr>
      </w:pPr>
      <w:r w:rsidRPr="00B0743C">
        <w:rPr>
          <w:rFonts w:ascii="Tahoma" w:hAnsi="Tahoma" w:cs="Tahoma"/>
          <w:b/>
          <w:bCs/>
          <w:color w:val="1F497E"/>
          <w:sz w:val="22"/>
          <w:szCs w:val="22"/>
        </w:rPr>
        <w:t>DIMENSIONAMIENTO DE LA SOLUCIÓN</w:t>
      </w:r>
    </w:p>
    <w:p w14:paraId="7683931F" w14:textId="77777777" w:rsidR="009C47F9" w:rsidRPr="00B0743C" w:rsidRDefault="009C47F9" w:rsidP="003A6561">
      <w:pPr>
        <w:pStyle w:val="Continuarlista"/>
        <w:spacing w:after="0"/>
        <w:ind w:left="426"/>
        <w:jc w:val="center"/>
        <w:rPr>
          <w:rFonts w:ascii="Tahoma" w:hAnsi="Tahoma" w:cs="Tahoma"/>
          <w:b/>
          <w:bCs/>
          <w:color w:val="1F497E"/>
          <w:sz w:val="22"/>
          <w:szCs w:val="22"/>
        </w:rPr>
      </w:pPr>
    </w:p>
    <w:tbl>
      <w:tblPr>
        <w:tblW w:w="7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1"/>
        <w:gridCol w:w="5005"/>
        <w:gridCol w:w="1175"/>
      </w:tblGrid>
      <w:tr w:rsidR="009C47F9" w:rsidRPr="00A01057" w14:paraId="6D0900E8" w14:textId="77777777" w:rsidTr="00481E2A">
        <w:trPr>
          <w:trHeight w:val="139"/>
          <w:jc w:val="center"/>
        </w:trPr>
        <w:tc>
          <w:tcPr>
            <w:tcW w:w="7211" w:type="dxa"/>
            <w:gridSpan w:val="3"/>
            <w:tcBorders>
              <w:right w:val="single" w:sz="4" w:space="0" w:color="auto"/>
            </w:tcBorders>
            <w:shd w:val="clear" w:color="auto" w:fill="004990"/>
            <w:vAlign w:val="center"/>
            <w:hideMark/>
          </w:tcPr>
          <w:p w14:paraId="30B00DAA" w14:textId="77777777" w:rsidR="009C47F9" w:rsidRPr="00817CA5" w:rsidRDefault="009C47F9" w:rsidP="00481E2A">
            <w:pPr>
              <w:jc w:val="center"/>
              <w:rPr>
                <w:rFonts w:ascii="Tahoma" w:hAnsi="Tahoma" w:cs="Tahoma"/>
                <w:b/>
                <w:color w:val="FFFFFF" w:themeColor="background1"/>
                <w:sz w:val="18"/>
              </w:rPr>
            </w:pPr>
            <w:r w:rsidRPr="00817CA5">
              <w:rPr>
                <w:rFonts w:ascii="Tahoma" w:hAnsi="Tahoma" w:cs="Tahoma"/>
                <w:b/>
                <w:color w:val="FFFFFF" w:themeColor="background1"/>
                <w:sz w:val="18"/>
              </w:rPr>
              <w:t>CUADRO RESUMEN DE LOS REQUERIMIENTOS ESPECÍFICOS</w:t>
            </w:r>
          </w:p>
        </w:tc>
      </w:tr>
      <w:tr w:rsidR="009C47F9" w:rsidRPr="00A01057" w14:paraId="52F2BCD3" w14:textId="77777777" w:rsidTr="002C67DD">
        <w:trPr>
          <w:trHeight w:val="139"/>
          <w:jc w:val="center"/>
        </w:trPr>
        <w:tc>
          <w:tcPr>
            <w:tcW w:w="1031" w:type="dxa"/>
            <w:shd w:val="clear" w:color="auto" w:fill="004990"/>
            <w:vAlign w:val="center"/>
            <w:hideMark/>
          </w:tcPr>
          <w:p w14:paraId="0D74AF6F" w14:textId="77777777" w:rsidR="009C47F9" w:rsidRPr="00817CA5" w:rsidRDefault="009C47F9" w:rsidP="00481E2A">
            <w:pPr>
              <w:jc w:val="center"/>
              <w:rPr>
                <w:rFonts w:ascii="Tahoma" w:hAnsi="Tahoma" w:cs="Tahoma"/>
                <w:b/>
                <w:color w:val="FFFFFF" w:themeColor="background1"/>
                <w:sz w:val="18"/>
              </w:rPr>
            </w:pPr>
            <w:r w:rsidRPr="00817CA5">
              <w:rPr>
                <w:rFonts w:ascii="Tahoma" w:hAnsi="Tahoma" w:cs="Tahoma"/>
                <w:b/>
                <w:color w:val="FFFFFF" w:themeColor="background1"/>
                <w:sz w:val="18"/>
              </w:rPr>
              <w:t>N°</w:t>
            </w:r>
            <w:r w:rsidR="002C67DD">
              <w:rPr>
                <w:rFonts w:ascii="Tahoma" w:hAnsi="Tahoma" w:cs="Tahoma"/>
                <w:b/>
                <w:color w:val="FFFFFF" w:themeColor="background1"/>
                <w:sz w:val="18"/>
              </w:rPr>
              <w:t xml:space="preserve"> ÏTEM</w:t>
            </w:r>
          </w:p>
        </w:tc>
        <w:tc>
          <w:tcPr>
            <w:tcW w:w="5005" w:type="dxa"/>
            <w:shd w:val="clear" w:color="auto" w:fill="004990"/>
            <w:vAlign w:val="center"/>
            <w:hideMark/>
          </w:tcPr>
          <w:p w14:paraId="507ADF35" w14:textId="77777777" w:rsidR="009C47F9" w:rsidRPr="00817CA5" w:rsidRDefault="009C47F9" w:rsidP="00481E2A">
            <w:pPr>
              <w:jc w:val="center"/>
              <w:rPr>
                <w:rFonts w:ascii="Tahoma" w:hAnsi="Tahoma" w:cs="Tahoma"/>
                <w:b/>
                <w:color w:val="FFFFFF" w:themeColor="background1"/>
                <w:sz w:val="18"/>
              </w:rPr>
            </w:pPr>
            <w:r w:rsidRPr="00817CA5">
              <w:rPr>
                <w:rFonts w:ascii="Tahoma" w:hAnsi="Tahoma" w:cs="Tahoma"/>
                <w:b/>
                <w:color w:val="FFFFFF" w:themeColor="background1"/>
                <w:sz w:val="18"/>
              </w:rPr>
              <w:t>PRODUCTO</w:t>
            </w:r>
          </w:p>
        </w:tc>
        <w:tc>
          <w:tcPr>
            <w:tcW w:w="1175" w:type="dxa"/>
            <w:tcBorders>
              <w:right w:val="single" w:sz="4" w:space="0" w:color="auto"/>
            </w:tcBorders>
            <w:shd w:val="clear" w:color="auto" w:fill="004990"/>
            <w:vAlign w:val="center"/>
            <w:hideMark/>
          </w:tcPr>
          <w:p w14:paraId="14D1E2B3" w14:textId="77777777" w:rsidR="009C47F9" w:rsidRPr="00817CA5" w:rsidRDefault="009C47F9" w:rsidP="00481E2A">
            <w:pPr>
              <w:jc w:val="center"/>
              <w:rPr>
                <w:rFonts w:ascii="Tahoma" w:hAnsi="Tahoma" w:cs="Tahoma"/>
                <w:b/>
                <w:color w:val="FFFFFF" w:themeColor="background1"/>
                <w:sz w:val="18"/>
              </w:rPr>
            </w:pPr>
            <w:r w:rsidRPr="00817CA5">
              <w:rPr>
                <w:rFonts w:ascii="Tahoma" w:hAnsi="Tahoma" w:cs="Tahoma"/>
                <w:b/>
                <w:color w:val="FFFFFF" w:themeColor="background1"/>
                <w:sz w:val="18"/>
              </w:rPr>
              <w:t>CANTIDAD</w:t>
            </w:r>
          </w:p>
        </w:tc>
      </w:tr>
      <w:tr w:rsidR="009C47F9" w:rsidRPr="00A01057" w14:paraId="291B407F" w14:textId="77777777" w:rsidTr="002C67DD">
        <w:trPr>
          <w:trHeight w:val="316"/>
          <w:jc w:val="center"/>
        </w:trPr>
        <w:tc>
          <w:tcPr>
            <w:tcW w:w="1031" w:type="dxa"/>
            <w:vAlign w:val="center"/>
            <w:hideMark/>
          </w:tcPr>
          <w:p w14:paraId="4542D5A6" w14:textId="77777777" w:rsidR="009C47F9" w:rsidRPr="00434157" w:rsidRDefault="009C47F9" w:rsidP="00481E2A">
            <w:pPr>
              <w:jc w:val="center"/>
              <w:rPr>
                <w:rFonts w:ascii="Tahoma" w:hAnsi="Tahoma" w:cs="Tahoma"/>
                <w:color w:val="1F497D"/>
                <w:sz w:val="18"/>
              </w:rPr>
            </w:pPr>
            <w:r>
              <w:rPr>
                <w:rFonts w:ascii="Tahoma" w:hAnsi="Tahoma" w:cs="Tahoma"/>
                <w:color w:val="1F497D"/>
                <w:sz w:val="18"/>
              </w:rPr>
              <w:t>1</w:t>
            </w:r>
          </w:p>
        </w:tc>
        <w:tc>
          <w:tcPr>
            <w:tcW w:w="5005" w:type="dxa"/>
            <w:vAlign w:val="center"/>
            <w:hideMark/>
          </w:tcPr>
          <w:p w14:paraId="300B29D5" w14:textId="77777777" w:rsidR="009C47F9" w:rsidRPr="00F86ED2" w:rsidRDefault="009C47F9" w:rsidP="00481E2A">
            <w:pPr>
              <w:rPr>
                <w:rFonts w:ascii="Tahoma" w:hAnsi="Tahoma" w:cs="Tahoma"/>
                <w:color w:val="1F497D"/>
                <w:sz w:val="18"/>
                <w:szCs w:val="18"/>
                <w:lang w:val="es-BO"/>
              </w:rPr>
            </w:pPr>
            <w:r>
              <w:rPr>
                <w:rFonts w:ascii="Tahoma" w:hAnsi="Tahoma" w:cs="Tahoma"/>
                <w:color w:val="1F497D"/>
                <w:sz w:val="18"/>
                <w:szCs w:val="18"/>
                <w:lang w:val="es-BO"/>
              </w:rPr>
              <w:t>UPGRADE DE MEMORIA SERVIDORES X86</w:t>
            </w:r>
          </w:p>
        </w:tc>
        <w:tc>
          <w:tcPr>
            <w:tcW w:w="1175" w:type="dxa"/>
            <w:vAlign w:val="center"/>
            <w:hideMark/>
          </w:tcPr>
          <w:p w14:paraId="375092C4" w14:textId="77777777" w:rsidR="009C47F9" w:rsidRPr="00B07B6B" w:rsidRDefault="009C47F9" w:rsidP="00481E2A">
            <w:pPr>
              <w:jc w:val="center"/>
              <w:rPr>
                <w:rFonts w:ascii="Tahoma" w:hAnsi="Tahoma" w:cs="Tahoma"/>
                <w:color w:val="1F497D"/>
                <w:sz w:val="18"/>
              </w:rPr>
            </w:pPr>
            <w:r>
              <w:rPr>
                <w:rFonts w:ascii="Tahoma" w:hAnsi="Tahoma" w:cs="Tahoma"/>
                <w:color w:val="1F497D"/>
                <w:sz w:val="18"/>
              </w:rPr>
              <w:t>1</w:t>
            </w:r>
          </w:p>
        </w:tc>
      </w:tr>
      <w:tr w:rsidR="009C47F9" w:rsidRPr="00A01057" w14:paraId="3512DD22" w14:textId="77777777" w:rsidTr="002C67DD">
        <w:trPr>
          <w:trHeight w:val="278"/>
          <w:jc w:val="center"/>
        </w:trPr>
        <w:tc>
          <w:tcPr>
            <w:tcW w:w="1031" w:type="dxa"/>
            <w:vAlign w:val="center"/>
          </w:tcPr>
          <w:p w14:paraId="15861311" w14:textId="77777777" w:rsidR="009C47F9" w:rsidRDefault="009C47F9" w:rsidP="00481E2A">
            <w:pPr>
              <w:jc w:val="center"/>
              <w:rPr>
                <w:rFonts w:ascii="Tahoma" w:hAnsi="Tahoma" w:cs="Tahoma"/>
                <w:color w:val="1F497D"/>
                <w:sz w:val="18"/>
              </w:rPr>
            </w:pPr>
            <w:r>
              <w:rPr>
                <w:rFonts w:ascii="Tahoma" w:hAnsi="Tahoma" w:cs="Tahoma"/>
                <w:color w:val="1F497D"/>
                <w:sz w:val="18"/>
              </w:rPr>
              <w:t>2</w:t>
            </w:r>
          </w:p>
        </w:tc>
        <w:tc>
          <w:tcPr>
            <w:tcW w:w="5005" w:type="dxa"/>
            <w:vAlign w:val="center"/>
          </w:tcPr>
          <w:p w14:paraId="53963F3A" w14:textId="77777777" w:rsidR="009C47F9" w:rsidRDefault="009C47F9" w:rsidP="00481E2A">
            <w:pPr>
              <w:rPr>
                <w:rFonts w:ascii="Tahoma" w:hAnsi="Tahoma" w:cs="Tahoma"/>
                <w:color w:val="1F497D"/>
                <w:sz w:val="18"/>
                <w:szCs w:val="18"/>
                <w:lang w:val="es-BO"/>
              </w:rPr>
            </w:pPr>
            <w:r>
              <w:rPr>
                <w:rFonts w:ascii="Tahoma" w:hAnsi="Tahoma" w:cs="Tahoma"/>
                <w:color w:val="1F497D"/>
                <w:sz w:val="18"/>
                <w:szCs w:val="18"/>
                <w:lang w:val="es-BO"/>
              </w:rPr>
              <w:t>AMPLIACION INFRAESTRUCTURA NUBE INTERNA X86</w:t>
            </w:r>
          </w:p>
        </w:tc>
        <w:tc>
          <w:tcPr>
            <w:tcW w:w="1175" w:type="dxa"/>
            <w:vAlign w:val="center"/>
          </w:tcPr>
          <w:p w14:paraId="46047BEC" w14:textId="77777777" w:rsidR="009C47F9" w:rsidRPr="00865529" w:rsidRDefault="009C47F9" w:rsidP="00481E2A">
            <w:pPr>
              <w:jc w:val="center"/>
              <w:rPr>
                <w:rFonts w:ascii="Tahoma" w:hAnsi="Tahoma" w:cs="Tahoma"/>
                <w:color w:val="1F497D"/>
                <w:sz w:val="18"/>
                <w:lang w:val="es-BO"/>
              </w:rPr>
            </w:pPr>
            <w:r>
              <w:rPr>
                <w:rFonts w:ascii="Tahoma" w:hAnsi="Tahoma" w:cs="Tahoma"/>
                <w:color w:val="1F497D"/>
                <w:sz w:val="18"/>
                <w:lang w:val="es-BO"/>
              </w:rPr>
              <w:t>1</w:t>
            </w:r>
          </w:p>
        </w:tc>
      </w:tr>
      <w:tr w:rsidR="009C47F9" w:rsidRPr="00A01057" w14:paraId="303DB138" w14:textId="77777777" w:rsidTr="002C67DD">
        <w:trPr>
          <w:trHeight w:val="268"/>
          <w:jc w:val="center"/>
        </w:trPr>
        <w:tc>
          <w:tcPr>
            <w:tcW w:w="1031" w:type="dxa"/>
            <w:vAlign w:val="center"/>
          </w:tcPr>
          <w:p w14:paraId="2FBA375F" w14:textId="77777777" w:rsidR="009C47F9" w:rsidRDefault="009C47F9" w:rsidP="00481E2A">
            <w:pPr>
              <w:jc w:val="center"/>
              <w:rPr>
                <w:rFonts w:ascii="Tahoma" w:hAnsi="Tahoma" w:cs="Tahoma"/>
                <w:color w:val="1F497D"/>
                <w:sz w:val="18"/>
              </w:rPr>
            </w:pPr>
            <w:r>
              <w:rPr>
                <w:rFonts w:ascii="Tahoma" w:hAnsi="Tahoma" w:cs="Tahoma"/>
                <w:color w:val="1F497D"/>
                <w:sz w:val="18"/>
              </w:rPr>
              <w:t>3</w:t>
            </w:r>
          </w:p>
        </w:tc>
        <w:tc>
          <w:tcPr>
            <w:tcW w:w="5005" w:type="dxa"/>
            <w:vAlign w:val="center"/>
          </w:tcPr>
          <w:p w14:paraId="15EAFF12" w14:textId="77777777" w:rsidR="009C47F9" w:rsidRDefault="009C47F9" w:rsidP="00481E2A">
            <w:pPr>
              <w:rPr>
                <w:rFonts w:ascii="Tahoma" w:hAnsi="Tahoma" w:cs="Tahoma"/>
                <w:color w:val="1F497D"/>
                <w:sz w:val="18"/>
                <w:szCs w:val="18"/>
                <w:lang w:val="es-BO"/>
              </w:rPr>
            </w:pPr>
            <w:r>
              <w:rPr>
                <w:rFonts w:ascii="Tahoma" w:hAnsi="Tahoma" w:cs="Tahoma"/>
                <w:color w:val="1F497D"/>
                <w:sz w:val="18"/>
                <w:szCs w:val="18"/>
                <w:lang w:val="es-BO"/>
              </w:rPr>
              <w:t>ADQUISICIÓN  DE LICENCIAS VMWARE y SERVICIOS</w:t>
            </w:r>
          </w:p>
        </w:tc>
        <w:tc>
          <w:tcPr>
            <w:tcW w:w="1175" w:type="dxa"/>
            <w:vAlign w:val="center"/>
          </w:tcPr>
          <w:p w14:paraId="73481AEB" w14:textId="77777777" w:rsidR="009C47F9" w:rsidRDefault="009C47F9" w:rsidP="00481E2A">
            <w:pPr>
              <w:jc w:val="center"/>
              <w:rPr>
                <w:rFonts w:ascii="Tahoma" w:hAnsi="Tahoma" w:cs="Tahoma"/>
                <w:color w:val="1F497D"/>
                <w:sz w:val="18"/>
              </w:rPr>
            </w:pPr>
            <w:r>
              <w:rPr>
                <w:rFonts w:ascii="Tahoma" w:hAnsi="Tahoma" w:cs="Tahoma"/>
                <w:color w:val="1F497D"/>
                <w:sz w:val="18"/>
              </w:rPr>
              <w:t>1</w:t>
            </w:r>
          </w:p>
        </w:tc>
      </w:tr>
    </w:tbl>
    <w:p w14:paraId="49C470F5" w14:textId="77777777" w:rsidR="00011571" w:rsidRDefault="00011571"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5AB3C20B"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02E4903"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14:paraId="434365EC"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D28048D"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0E2719C7"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BA9DA44" w14:textId="77777777" w:rsidR="00011571" w:rsidRPr="003A3929" w:rsidRDefault="00011571" w:rsidP="0057617D">
            <w:pPr>
              <w:spacing w:after="240"/>
              <w:jc w:val="center"/>
              <w:rPr>
                <w:rFonts w:ascii="Tahoma" w:hAnsi="Tahoma" w:cs="Tahoma"/>
                <w:color w:val="1F497D"/>
              </w:rPr>
            </w:pPr>
          </w:p>
        </w:tc>
      </w:tr>
      <w:tr w:rsidR="00011571" w:rsidRPr="003A3929" w14:paraId="6D6AC7BE" w14:textId="77777777" w:rsidTr="0057617D">
        <w:trPr>
          <w:trHeight w:val="1797"/>
        </w:trPr>
        <w:tc>
          <w:tcPr>
            <w:tcW w:w="9545" w:type="dxa"/>
            <w:tcBorders>
              <w:top w:val="single" w:sz="4" w:space="0" w:color="FFFFFF"/>
            </w:tcBorders>
            <w:shd w:val="clear" w:color="auto" w:fill="auto"/>
            <w:vAlign w:val="center"/>
          </w:tcPr>
          <w:p w14:paraId="0D14AE2E" w14:textId="77777777" w:rsidR="00011571" w:rsidRPr="003A3929" w:rsidRDefault="00011571" w:rsidP="009D6F0D">
            <w:pPr>
              <w:pStyle w:val="Prrafodelista"/>
              <w:numPr>
                <w:ilvl w:val="1"/>
                <w:numId w:val="30"/>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2C67DD" w:rsidRPr="003A3929" w14:paraId="53124DF7" w14:textId="77777777" w:rsidTr="002C67DD">
        <w:trPr>
          <w:trHeight w:hRule="exact" w:val="649"/>
        </w:trPr>
        <w:tc>
          <w:tcPr>
            <w:tcW w:w="9545" w:type="dxa"/>
            <w:shd w:val="clear" w:color="auto" w:fill="auto"/>
            <w:vAlign w:val="center"/>
          </w:tcPr>
          <w:p w14:paraId="347DA43B" w14:textId="77777777" w:rsidR="002C67DD" w:rsidRPr="003A3929" w:rsidRDefault="002C67DD" w:rsidP="009D6F0D">
            <w:pPr>
              <w:pStyle w:val="Prrafodelista"/>
              <w:numPr>
                <w:ilvl w:val="1"/>
                <w:numId w:val="30"/>
              </w:numPr>
              <w:spacing w:after="240"/>
              <w:ind w:left="420"/>
              <w:jc w:val="both"/>
              <w:rPr>
                <w:rFonts w:ascii="Tahoma" w:hAnsi="Tahoma" w:cs="Tahoma"/>
                <w:color w:val="1F497D"/>
                <w:sz w:val="18"/>
                <w:szCs w:val="18"/>
                <w:lang w:val="es-ES_tradnl" w:bidi="en-US"/>
              </w:rPr>
            </w:pPr>
            <w:r w:rsidRPr="00247195">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081529" w:rsidRPr="003A3929" w14:paraId="11739A28" w14:textId="77777777" w:rsidTr="00B0743C">
        <w:trPr>
          <w:trHeight w:hRule="exact" w:val="1056"/>
        </w:trPr>
        <w:tc>
          <w:tcPr>
            <w:tcW w:w="9545" w:type="dxa"/>
            <w:shd w:val="clear" w:color="auto" w:fill="auto"/>
            <w:vAlign w:val="center"/>
          </w:tcPr>
          <w:p w14:paraId="0045D11B" w14:textId="77777777" w:rsidR="00081529" w:rsidRPr="003A3929" w:rsidRDefault="00081529" w:rsidP="009D6F0D">
            <w:pPr>
              <w:pStyle w:val="Prrafodelista"/>
              <w:numPr>
                <w:ilvl w:val="1"/>
                <w:numId w:val="30"/>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lastRenderedPageBreak/>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28BFAC05" w14:textId="77777777" w:rsidTr="0057617D">
        <w:trPr>
          <w:trHeight w:hRule="exact" w:val="571"/>
        </w:trPr>
        <w:tc>
          <w:tcPr>
            <w:tcW w:w="9545" w:type="dxa"/>
            <w:shd w:val="clear" w:color="auto" w:fill="auto"/>
            <w:vAlign w:val="center"/>
          </w:tcPr>
          <w:p w14:paraId="1AED9D7E" w14:textId="77777777" w:rsidR="00081529" w:rsidRPr="003A3929" w:rsidRDefault="00081529" w:rsidP="009D6F0D">
            <w:pPr>
              <w:pStyle w:val="Prrafodelista"/>
              <w:numPr>
                <w:ilvl w:val="1"/>
                <w:numId w:val="30"/>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44E84680" w14:textId="77777777" w:rsidTr="0057617D">
        <w:trPr>
          <w:trHeight w:hRule="exact" w:val="809"/>
        </w:trPr>
        <w:tc>
          <w:tcPr>
            <w:tcW w:w="9545" w:type="dxa"/>
            <w:shd w:val="clear" w:color="auto" w:fill="auto"/>
            <w:vAlign w:val="center"/>
          </w:tcPr>
          <w:p w14:paraId="5C36FF2D" w14:textId="77777777" w:rsidR="00081529" w:rsidRPr="003A3929" w:rsidRDefault="00081529" w:rsidP="009D6F0D">
            <w:pPr>
              <w:pStyle w:val="Prrafodelista"/>
              <w:numPr>
                <w:ilvl w:val="1"/>
                <w:numId w:val="30"/>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1DE57E95" w14:textId="77777777" w:rsidR="00620269" w:rsidRDefault="00620269" w:rsidP="00FB02D1">
      <w:pPr>
        <w:pStyle w:val="Continuarlista"/>
        <w:spacing w:after="0"/>
        <w:ind w:left="426"/>
        <w:jc w:val="left"/>
        <w:rPr>
          <w:rFonts w:ascii="Tahoma" w:hAnsi="Tahoma" w:cs="Tahoma"/>
          <w:b/>
          <w:color w:val="1F497E"/>
          <w:sz w:val="22"/>
          <w:szCs w:val="22"/>
          <w:lang w:val="es-ES" w:bidi="en-US"/>
        </w:rPr>
      </w:pPr>
    </w:p>
    <w:p w14:paraId="0835EB0E" w14:textId="77777777"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17873228"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389BF99B"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52C37750"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2FC52742" w14:textId="77777777" w:rsidR="00011571" w:rsidRPr="003A3929" w:rsidRDefault="00011571" w:rsidP="009D6F0D">
      <w:pPr>
        <w:pStyle w:val="Continuarlista"/>
        <w:numPr>
          <w:ilvl w:val="0"/>
          <w:numId w:val="31"/>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397FD7BC"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78840915"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7C5D56E6" w14:textId="77777777" w:rsidR="00011571" w:rsidRPr="003A3929" w:rsidRDefault="00011571" w:rsidP="009D6F0D">
      <w:pPr>
        <w:pStyle w:val="Continuarlista"/>
        <w:numPr>
          <w:ilvl w:val="0"/>
          <w:numId w:val="31"/>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14:paraId="23DBA187"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3BD08824" w14:textId="77777777" w:rsidR="00011571" w:rsidRPr="003A3929" w:rsidRDefault="00011571" w:rsidP="009D6F0D">
      <w:pPr>
        <w:pStyle w:val="Continuarlista"/>
        <w:numPr>
          <w:ilvl w:val="0"/>
          <w:numId w:val="32"/>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4A03AD96" w14:textId="77777777" w:rsidR="00011571" w:rsidRPr="003A3929" w:rsidRDefault="00011571" w:rsidP="00011571">
      <w:pPr>
        <w:pStyle w:val="Continuarlista"/>
        <w:spacing w:before="120" w:after="0"/>
        <w:rPr>
          <w:rFonts w:ascii="Tahoma" w:hAnsi="Tahoma" w:cs="Tahoma"/>
          <w:color w:val="1F497D"/>
          <w:sz w:val="22"/>
          <w:szCs w:val="22"/>
        </w:rPr>
      </w:pPr>
    </w:p>
    <w:p w14:paraId="0A272B89" w14:textId="77777777"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3EBC1C2D" wp14:editId="5191AF22">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1BBDEAA8"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5FDFF83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C_Mínima = Cantidad mínima ofrecida de todas las propuestas.</w:t>
      </w:r>
    </w:p>
    <w:p w14:paraId="2E430165"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lastRenderedPageBreak/>
        <w:t>C_Ofrecida = Cantidad ofrecida en la propuesta.</w:t>
      </w:r>
    </w:p>
    <w:p w14:paraId="5B99533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241B12F2" w14:textId="77777777" w:rsidR="00011571" w:rsidRPr="003A3929" w:rsidRDefault="00011571" w:rsidP="009D6F0D">
      <w:pPr>
        <w:pStyle w:val="Continuarlista"/>
        <w:numPr>
          <w:ilvl w:val="0"/>
          <w:numId w:val="32"/>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3DB281D7" w14:textId="77777777"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5CF89274" wp14:editId="47174395">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042BEA3A"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23C573B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68F5C3C5"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C_Máxima = Cantidad máxima ofrecida de todas las propuestas.</w:t>
      </w:r>
    </w:p>
    <w:p w14:paraId="3764398E"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1B00C006" w14:textId="77777777" w:rsidR="00011571" w:rsidRPr="003A3929" w:rsidRDefault="00011571" w:rsidP="00011571">
      <w:pPr>
        <w:jc w:val="both"/>
        <w:rPr>
          <w:rFonts w:ascii="Tahoma" w:hAnsi="Tahoma" w:cs="Tahoma"/>
          <w:color w:val="1F497D"/>
          <w:sz w:val="22"/>
          <w:szCs w:val="22"/>
        </w:rPr>
      </w:pPr>
    </w:p>
    <w:p w14:paraId="06D36BF1" w14:textId="77777777"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77E0B425"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026BE71B" w14:textId="77777777" w:rsidR="00AE7576" w:rsidRPr="00AE7576" w:rsidRDefault="00AE7576" w:rsidP="00AE7576">
      <w:pPr>
        <w:jc w:val="both"/>
        <w:rPr>
          <w:rFonts w:ascii="Tahoma" w:hAnsi="Tahoma" w:cs="Tahoma"/>
          <w:color w:val="004990"/>
          <w:highlight w:val="yellow"/>
          <w:lang w:val="es-BO"/>
        </w:rPr>
      </w:pPr>
    </w:p>
    <w:p w14:paraId="008DAD6F" w14:textId="77777777" w:rsidR="00DA3DAA"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CARACTERISTICAS GENERALES</w:t>
      </w:r>
    </w:p>
    <w:p w14:paraId="56433EC3" w14:textId="77777777" w:rsidR="00481E2A" w:rsidRPr="00481E2A" w:rsidRDefault="00481E2A" w:rsidP="009D6F0D">
      <w:pPr>
        <w:numPr>
          <w:ilvl w:val="2"/>
          <w:numId w:val="43"/>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 xml:space="preserve">CARACTERÍSTICAS TECNICAS GENERALES </w:t>
      </w:r>
      <w:r w:rsidR="001A5C27">
        <w:rPr>
          <w:rFonts w:ascii="Tahoma" w:hAnsi="Tahoma" w:cs="Tahoma"/>
          <w:b/>
          <w:bCs/>
          <w:color w:val="004990"/>
          <w:sz w:val="22"/>
          <w:szCs w:val="22"/>
          <w:lang w:val="es-BO" w:eastAsia="en-US"/>
        </w:rPr>
        <w:t>(ITEM 1)</w:t>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481E2A" w:rsidRPr="00481E2A" w14:paraId="25574892" w14:textId="77777777" w:rsidTr="00481E2A">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CCB9B9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A1CFE5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1530D0C3" w14:textId="77777777" w:rsidTr="00481E2A">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087DC8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CARACTERÍSTICAS GENERALES ITEM 1</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7234E6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083A3D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589DD021" w14:textId="77777777" w:rsidTr="00481E2A">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CC58D0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1C00443" w14:textId="77777777" w:rsidR="00481E2A" w:rsidRPr="00481E2A" w:rsidRDefault="00481E2A" w:rsidP="00481E2A">
            <w:pPr>
              <w:jc w:val="center"/>
              <w:rPr>
                <w:rFonts w:ascii="Tahoma" w:eastAsia="Calibri" w:hAnsi="Tahoma" w:cs="Tahoma"/>
                <w:b/>
                <w:color w:val="FFFFFF"/>
                <w:sz w:val="18"/>
                <w:szCs w:val="18"/>
              </w:rPr>
            </w:pPr>
            <w:r w:rsidRPr="00481E2A">
              <w:rPr>
                <w:rFonts w:ascii="Tahoma" w:eastAsia="Calibri" w:hAnsi="Tahoma" w:cs="Tahoma"/>
                <w:b/>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E703318" w14:textId="77777777" w:rsidR="00481E2A" w:rsidRPr="00481E2A" w:rsidRDefault="00481E2A" w:rsidP="00481E2A">
            <w:pPr>
              <w:jc w:val="center"/>
              <w:rPr>
                <w:rFonts w:ascii="Tahoma" w:eastAsia="Calibri" w:hAnsi="Tahoma" w:cs="Tahoma"/>
                <w:b/>
                <w:bCs/>
                <w:color w:val="FFFFFF"/>
                <w:sz w:val="12"/>
                <w:szCs w:val="12"/>
              </w:rPr>
            </w:pPr>
            <w:r w:rsidRPr="00481E2A">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164CE67" w14:textId="77777777" w:rsidR="00481E2A" w:rsidRPr="00481E2A" w:rsidRDefault="00481E2A" w:rsidP="00481E2A">
            <w:pPr>
              <w:jc w:val="center"/>
              <w:rPr>
                <w:rFonts w:ascii="Tahoma" w:eastAsia="Calibri" w:hAnsi="Tahoma" w:cs="Tahoma"/>
                <w:b/>
                <w:bCs/>
                <w:color w:val="FFFFFF"/>
                <w:sz w:val="12"/>
                <w:szCs w:val="12"/>
                <w:lang w:val="en-GB"/>
              </w:rPr>
            </w:pPr>
            <w:r w:rsidRPr="00481E2A">
              <w:rPr>
                <w:rFonts w:ascii="Tahoma" w:hAnsi="Tahoma" w:cs="Tahoma"/>
                <w:b/>
                <w:bCs/>
                <w:color w:val="FFFFFF"/>
                <w:sz w:val="12"/>
                <w:szCs w:val="12"/>
                <w:lang w:val="en-GB"/>
              </w:rPr>
              <w:t>Cumple / No cumple</w:t>
            </w:r>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134EFF1E" w14:textId="77777777" w:rsidR="00481E2A" w:rsidRPr="00481E2A" w:rsidRDefault="00481E2A" w:rsidP="00481E2A">
            <w:pPr>
              <w:jc w:val="center"/>
              <w:rPr>
                <w:rFonts w:ascii="Tahoma" w:eastAsia="Calibri" w:hAnsi="Tahoma" w:cs="Tahoma"/>
                <w:b/>
                <w:bCs/>
                <w:color w:val="FFFFFF"/>
                <w:sz w:val="12"/>
                <w:szCs w:val="12"/>
              </w:rPr>
            </w:pPr>
            <w:r w:rsidRPr="00481E2A">
              <w:rPr>
                <w:rFonts w:ascii="Tahoma" w:hAnsi="Tahoma" w:cs="Tahoma"/>
                <w:b/>
                <w:bCs/>
                <w:color w:val="FFFFFF"/>
                <w:sz w:val="12"/>
                <w:szCs w:val="12"/>
                <w:lang w:val="en-GB"/>
              </w:rPr>
              <w:t>DOCUMENTO, PÁGINA, REFERENCIA</w:t>
            </w:r>
          </w:p>
        </w:tc>
      </w:tr>
      <w:tr w:rsidR="00481E2A" w:rsidRPr="00481E2A" w14:paraId="29CF0644" w14:textId="77777777" w:rsidTr="00481E2A">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9466A1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D613D03"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val="es-BO" w:eastAsia="en-US"/>
              </w:rPr>
              <w:t xml:space="preserve">El </w:t>
            </w:r>
            <w:r w:rsidR="001A5C27" w:rsidRPr="00481E2A">
              <w:rPr>
                <w:rFonts w:ascii="Tahoma" w:hAnsi="Tahoma" w:cs="Tahoma"/>
                <w:color w:val="1F497D"/>
                <w:sz w:val="18"/>
                <w:szCs w:val="18"/>
                <w:lang w:val="es-BO" w:eastAsia="en-US"/>
              </w:rPr>
              <w:t>oferente</w:t>
            </w:r>
            <w:r w:rsidRPr="00481E2A">
              <w:rPr>
                <w:rFonts w:ascii="Tahoma" w:hAnsi="Tahoma" w:cs="Tahoma"/>
                <w:color w:val="1F497D"/>
                <w:sz w:val="18"/>
                <w:szCs w:val="18"/>
                <w:lang w:val="es-BO" w:eastAsia="en-US"/>
              </w:rPr>
              <w:t xml:space="preserve"> debe ofertar un </w:t>
            </w:r>
            <w:r w:rsidRPr="00481E2A">
              <w:rPr>
                <w:rFonts w:ascii="Tahoma" w:hAnsi="Tahoma" w:cs="Tahoma"/>
                <w:color w:val="1F497D"/>
                <w:sz w:val="18"/>
                <w:szCs w:val="18"/>
                <w:lang w:eastAsia="es-BO"/>
              </w:rPr>
              <w:t>upgrade de memoria para servidores x86</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66E868F" w14:textId="77777777" w:rsidR="00481E2A" w:rsidRPr="00481E2A" w:rsidRDefault="00481E2A" w:rsidP="00481E2A">
            <w:pPr>
              <w:jc w:val="center"/>
              <w:rPr>
                <w:rFonts w:ascii="Tahoma" w:hAnsi="Tahoma" w:cs="Tahoma"/>
                <w:color w:val="1F497D"/>
                <w:sz w:val="18"/>
                <w:szCs w:val="18"/>
                <w:lang w:eastAsia="es-BO"/>
              </w:rPr>
            </w:pPr>
            <w:r w:rsidRPr="00481E2A">
              <w:rPr>
                <w:rFonts w:ascii="Tahoma" w:hAnsi="Tahoma" w:cs="Tahoma"/>
                <w:color w:val="1F497D"/>
                <w:sz w:val="18"/>
                <w:szCs w:val="18"/>
                <w:lang w:eastAsia="es-BO"/>
              </w:rPr>
              <w:fldChar w:fldCharType="begin">
                <w:ffData>
                  <w:name w:val="Casilla1"/>
                  <w:enabled/>
                  <w:calcOnExit w:val="0"/>
                  <w:checkBox>
                    <w:sizeAuto/>
                    <w:default w:val="1"/>
                  </w:checkBox>
                </w:ffData>
              </w:fldChar>
            </w:r>
            <w:r w:rsidRPr="00481E2A">
              <w:rPr>
                <w:rFonts w:ascii="Tahoma" w:hAnsi="Tahoma" w:cs="Tahoma"/>
                <w:color w:val="1F497D"/>
                <w:sz w:val="18"/>
                <w:szCs w:val="18"/>
                <w:lang w:eastAsia="es-BO"/>
              </w:rPr>
              <w:instrText xml:space="preserve"> FORMCHECKBOX </w:instrText>
            </w:r>
            <w:r w:rsidR="006C4F93">
              <w:rPr>
                <w:rFonts w:ascii="Tahoma" w:hAnsi="Tahoma" w:cs="Tahoma"/>
                <w:color w:val="1F497D"/>
                <w:sz w:val="18"/>
                <w:szCs w:val="18"/>
                <w:lang w:eastAsia="es-BO"/>
              </w:rPr>
            </w:r>
            <w:r w:rsidR="006C4F93">
              <w:rPr>
                <w:rFonts w:ascii="Tahoma" w:hAnsi="Tahoma" w:cs="Tahoma"/>
                <w:color w:val="1F497D"/>
                <w:sz w:val="18"/>
                <w:szCs w:val="18"/>
                <w:lang w:eastAsia="es-BO"/>
              </w:rPr>
              <w:fldChar w:fldCharType="separate"/>
            </w:r>
            <w:r w:rsidRPr="00481E2A">
              <w:rPr>
                <w:rFonts w:ascii="Tahoma" w:hAnsi="Tahoma" w:cs="Tahoma"/>
                <w:color w:val="1F497D"/>
                <w:sz w:val="18"/>
                <w:szCs w:val="18"/>
                <w:lang w:eastAsia="es-BO"/>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2D206D" w14:textId="77777777" w:rsidR="00481E2A" w:rsidRPr="00481E2A" w:rsidRDefault="00481E2A" w:rsidP="00481E2A">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341AE78" w14:textId="77777777" w:rsidR="00481E2A" w:rsidRPr="00481E2A" w:rsidRDefault="00481E2A" w:rsidP="00481E2A">
            <w:pPr>
              <w:jc w:val="center"/>
              <w:rPr>
                <w:rFonts w:ascii="Tahoma" w:hAnsi="Tahoma" w:cs="Tahoma"/>
                <w:color w:val="004990"/>
                <w:sz w:val="18"/>
                <w:szCs w:val="18"/>
                <w:lang w:val="es-BO"/>
              </w:rPr>
            </w:pPr>
          </w:p>
        </w:tc>
      </w:tr>
      <w:tr w:rsidR="00481E2A" w:rsidRPr="00481E2A" w14:paraId="20AEF552" w14:textId="77777777" w:rsidTr="00481E2A">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6301BEC" w14:textId="77777777" w:rsidR="00481E2A" w:rsidRPr="00481E2A" w:rsidRDefault="00481E2A" w:rsidP="00481E2A">
            <w:pPr>
              <w:jc w:val="center"/>
              <w:rPr>
                <w:rFonts w:ascii="Tahoma" w:eastAsia="Calibri" w:hAnsi="Tahoma" w:cs="Tahoma"/>
                <w:color w:val="004990"/>
                <w:sz w:val="18"/>
                <w:szCs w:val="18"/>
              </w:rPr>
            </w:pPr>
            <w:r w:rsidRPr="00481E2A">
              <w:rPr>
                <w:rFonts w:ascii="Tahoma" w:eastAsia="Calibri"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ABEF91"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s-BO"/>
              </w:rPr>
              <w:t>Los requerimientos adicionales que el proveedor necesita de parte de ENTEL para la instalación deben ser debidamente aclarados a Entel en su propuesta.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5128EC7" w14:textId="77777777" w:rsidR="00481E2A" w:rsidRPr="00481E2A" w:rsidRDefault="00481E2A" w:rsidP="00481E2A">
            <w:pPr>
              <w:jc w:val="center"/>
              <w:rPr>
                <w:rFonts w:ascii="Tahoma" w:hAnsi="Tahoma" w:cs="Tahoma"/>
                <w:color w:val="1F497D"/>
                <w:sz w:val="18"/>
                <w:szCs w:val="18"/>
                <w:lang w:eastAsia="es-BO"/>
              </w:rPr>
            </w:pPr>
            <w:r w:rsidRPr="00481E2A">
              <w:rPr>
                <w:rFonts w:ascii="Tahoma" w:hAnsi="Tahoma" w:cs="Tahoma"/>
                <w:color w:val="1F497D"/>
                <w:sz w:val="18"/>
                <w:szCs w:val="18"/>
                <w:lang w:eastAsia="es-BO"/>
              </w:rPr>
              <w:fldChar w:fldCharType="begin">
                <w:ffData>
                  <w:name w:val="Casilla1"/>
                  <w:enabled/>
                  <w:calcOnExit w:val="0"/>
                  <w:checkBox>
                    <w:sizeAuto/>
                    <w:default w:val="1"/>
                  </w:checkBox>
                </w:ffData>
              </w:fldChar>
            </w:r>
            <w:r w:rsidRPr="00481E2A">
              <w:rPr>
                <w:rFonts w:ascii="Tahoma" w:hAnsi="Tahoma" w:cs="Tahoma"/>
                <w:color w:val="1F497D"/>
                <w:sz w:val="18"/>
                <w:szCs w:val="18"/>
                <w:lang w:eastAsia="es-BO"/>
              </w:rPr>
              <w:instrText xml:space="preserve"> FORMCHECKBOX </w:instrText>
            </w:r>
            <w:r w:rsidR="006C4F93">
              <w:rPr>
                <w:rFonts w:ascii="Tahoma" w:hAnsi="Tahoma" w:cs="Tahoma"/>
                <w:color w:val="1F497D"/>
                <w:sz w:val="18"/>
                <w:szCs w:val="18"/>
                <w:lang w:eastAsia="es-BO"/>
              </w:rPr>
            </w:r>
            <w:r w:rsidR="006C4F93">
              <w:rPr>
                <w:rFonts w:ascii="Tahoma" w:hAnsi="Tahoma" w:cs="Tahoma"/>
                <w:color w:val="1F497D"/>
                <w:sz w:val="18"/>
                <w:szCs w:val="18"/>
                <w:lang w:eastAsia="es-BO"/>
              </w:rPr>
              <w:fldChar w:fldCharType="separate"/>
            </w:r>
            <w:r w:rsidRPr="00481E2A">
              <w:rPr>
                <w:rFonts w:ascii="Tahoma" w:hAnsi="Tahoma" w:cs="Tahoma"/>
                <w:color w:val="1F497D"/>
                <w:sz w:val="18"/>
                <w:szCs w:val="18"/>
                <w:lang w:eastAsia="es-BO"/>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3FC40EF" w14:textId="77777777" w:rsidR="00481E2A" w:rsidRPr="00481E2A" w:rsidRDefault="00481E2A" w:rsidP="00481E2A">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F53E619"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lang w:val="es-BO"/>
              </w:rPr>
              <w:t> </w:t>
            </w:r>
          </w:p>
        </w:tc>
      </w:tr>
    </w:tbl>
    <w:p w14:paraId="73061304" w14:textId="77777777" w:rsidR="00481E2A" w:rsidRPr="00481E2A" w:rsidRDefault="00481E2A" w:rsidP="00481E2A">
      <w:pPr>
        <w:jc w:val="both"/>
        <w:rPr>
          <w:rFonts w:ascii="Tahoma" w:hAnsi="Tahoma" w:cs="Tahoma"/>
          <w:color w:val="004990"/>
          <w:sz w:val="8"/>
          <w:szCs w:val="22"/>
          <w:lang w:val="es-ES_tradnl" w:eastAsia="en-US" w:bidi="en-US"/>
        </w:rPr>
      </w:pPr>
    </w:p>
    <w:p w14:paraId="4B14848D" w14:textId="77777777" w:rsidR="00481E2A" w:rsidRPr="00481E2A" w:rsidRDefault="00481E2A" w:rsidP="00481E2A">
      <w:pPr>
        <w:rPr>
          <w:rFonts w:ascii="Tahoma" w:hAnsi="Tahoma" w:cs="Tahoma"/>
          <w:b/>
          <w:bCs/>
          <w:color w:val="004990"/>
          <w:lang w:val="es-BO"/>
        </w:rPr>
      </w:pPr>
    </w:p>
    <w:p w14:paraId="6D2DF80D" w14:textId="77777777" w:rsidR="00481E2A" w:rsidRPr="00481E2A" w:rsidRDefault="00481E2A" w:rsidP="00481E2A">
      <w:pPr>
        <w:jc w:val="both"/>
        <w:rPr>
          <w:rFonts w:ascii="Tahoma" w:hAnsi="Tahoma" w:cs="Tahoma"/>
          <w:color w:val="004990"/>
          <w:sz w:val="8"/>
          <w:szCs w:val="22"/>
          <w:lang w:val="es-ES_tradnl" w:eastAsia="en-US" w:bidi="en-US"/>
        </w:rPr>
      </w:pPr>
    </w:p>
    <w:p w14:paraId="1791FAF8" w14:textId="77777777" w:rsidR="00481E2A" w:rsidRPr="00481E2A" w:rsidRDefault="00481E2A" w:rsidP="009D6F0D">
      <w:pPr>
        <w:numPr>
          <w:ilvl w:val="2"/>
          <w:numId w:val="43"/>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CARACTERÍSTICAS TECNICAS ESPECIFICAS</w:t>
      </w:r>
      <w:r w:rsidR="001A5C27">
        <w:rPr>
          <w:rFonts w:ascii="Tahoma" w:hAnsi="Tahoma" w:cs="Tahoma"/>
          <w:b/>
          <w:bCs/>
          <w:color w:val="004990"/>
          <w:sz w:val="22"/>
          <w:szCs w:val="22"/>
          <w:lang w:val="es-BO" w:eastAsia="en-US"/>
        </w:rPr>
        <w:t xml:space="preserve"> </w:t>
      </w:r>
    </w:p>
    <w:tbl>
      <w:tblPr>
        <w:tblW w:w="9780" w:type="dxa"/>
        <w:tblInd w:w="10" w:type="dxa"/>
        <w:tblLayout w:type="fixed"/>
        <w:tblCellMar>
          <w:left w:w="0" w:type="dxa"/>
          <w:right w:w="0" w:type="dxa"/>
        </w:tblCellMar>
        <w:tblLook w:val="04A0" w:firstRow="1" w:lastRow="0" w:firstColumn="1" w:lastColumn="0" w:noHBand="0" w:noVBand="1"/>
      </w:tblPr>
      <w:tblGrid>
        <w:gridCol w:w="850"/>
        <w:gridCol w:w="640"/>
        <w:gridCol w:w="3613"/>
        <w:gridCol w:w="1133"/>
        <w:gridCol w:w="1276"/>
        <w:gridCol w:w="709"/>
        <w:gridCol w:w="1559"/>
      </w:tblGrid>
      <w:tr w:rsidR="00481E2A" w:rsidRPr="00481E2A" w14:paraId="2FDA03FF" w14:textId="77777777" w:rsidTr="00481E2A">
        <w:trPr>
          <w:trHeight w:val="277"/>
          <w:tblHeader/>
        </w:trPr>
        <w:tc>
          <w:tcPr>
            <w:tcW w:w="1490" w:type="dxa"/>
            <w:gridSpan w:val="2"/>
            <w:tcBorders>
              <w:top w:val="single" w:sz="8" w:space="0" w:color="004990"/>
              <w:left w:val="single" w:sz="8" w:space="0" w:color="004990"/>
              <w:bottom w:val="single" w:sz="8" w:space="0" w:color="FFFFFF"/>
              <w:right w:val="single" w:sz="8" w:space="0" w:color="FFFFFF"/>
            </w:tcBorders>
            <w:shd w:val="clear" w:color="auto" w:fill="004990"/>
          </w:tcPr>
          <w:p w14:paraId="5655B377" w14:textId="77777777" w:rsidR="00481E2A" w:rsidRPr="00481E2A" w:rsidRDefault="00481E2A" w:rsidP="00481E2A">
            <w:pPr>
              <w:spacing w:after="40"/>
              <w:jc w:val="center"/>
              <w:rPr>
                <w:rFonts w:ascii="Tahoma" w:hAnsi="Tahoma" w:cs="Tahoma"/>
                <w:b/>
                <w:bCs/>
                <w:color w:val="FFFFFF"/>
                <w:sz w:val="18"/>
                <w:szCs w:val="18"/>
              </w:rPr>
            </w:pPr>
          </w:p>
        </w:tc>
        <w:tc>
          <w:tcPr>
            <w:tcW w:w="6022"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0D2BEFD"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268"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1FF5B2D3"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4A54C262" w14:textId="77777777" w:rsidTr="00481E2A">
        <w:trPr>
          <w:trHeight w:val="281"/>
          <w:tblHeader/>
        </w:trPr>
        <w:tc>
          <w:tcPr>
            <w:tcW w:w="6236" w:type="dxa"/>
            <w:gridSpan w:val="4"/>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9D82214" w14:textId="77777777" w:rsidR="00481E2A" w:rsidRPr="00481E2A" w:rsidRDefault="00481E2A" w:rsidP="00481E2A">
            <w:pPr>
              <w:spacing w:after="40"/>
              <w:jc w:val="center"/>
              <w:rPr>
                <w:rFonts w:ascii="Tahoma" w:hAnsi="Tahoma" w:cs="Tahoma"/>
                <w:b/>
                <w:bCs/>
                <w:color w:val="FFFFFF"/>
                <w:lang w:val="en-GB"/>
              </w:rPr>
            </w:pPr>
            <w:r w:rsidRPr="00481E2A">
              <w:rPr>
                <w:rFonts w:ascii="Tahoma" w:hAnsi="Tahoma" w:cs="Tahoma"/>
                <w:b/>
                <w:bCs/>
                <w:color w:val="FFFFFF"/>
                <w:sz w:val="18"/>
                <w:szCs w:val="18"/>
              </w:rPr>
              <w:t>CARACTERÍSTICAS TÉCNICAS ESPECÍFICAS ITEM 1</w:t>
            </w:r>
          </w:p>
        </w:tc>
        <w:tc>
          <w:tcPr>
            <w:tcW w:w="127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3A04E4E" w14:textId="77777777" w:rsidR="00481E2A" w:rsidRPr="00481E2A" w:rsidRDefault="00481E2A" w:rsidP="00481E2A">
            <w:pPr>
              <w:jc w:val="center"/>
              <w:rPr>
                <w:rFonts w:ascii="Tahoma" w:hAnsi="Tahoma" w:cs="Tahoma"/>
                <w:b/>
                <w:bCs/>
                <w:color w:val="FFFFFF"/>
                <w:sz w:val="12"/>
                <w:szCs w:val="12"/>
                <w:lang w:val="en-GB"/>
              </w:rPr>
            </w:pPr>
            <w:r w:rsidRPr="00481E2A">
              <w:rPr>
                <w:rFonts w:ascii="Tahoma" w:hAnsi="Tahoma" w:cs="Tahoma"/>
                <w:b/>
                <w:bCs/>
                <w:color w:val="FFFFFF"/>
                <w:sz w:val="12"/>
                <w:szCs w:val="12"/>
                <w:lang w:val="en-GB"/>
              </w:rPr>
              <w:t>CONDICIÓN</w:t>
            </w:r>
          </w:p>
        </w:tc>
        <w:tc>
          <w:tcPr>
            <w:tcW w:w="2268"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7E8D589"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03C34196" w14:textId="77777777" w:rsidTr="00481E2A">
        <w:trPr>
          <w:trHeight w:val="347"/>
          <w:tblHeader/>
        </w:trPr>
        <w:tc>
          <w:tcPr>
            <w:tcW w:w="850"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0B20CBC"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253" w:type="dxa"/>
            <w:gridSpan w:val="2"/>
            <w:tcBorders>
              <w:top w:val="nil"/>
              <w:left w:val="nil"/>
              <w:bottom w:val="single" w:sz="8" w:space="0" w:color="004990"/>
              <w:right w:val="single" w:sz="4" w:space="0" w:color="FFFFFF"/>
            </w:tcBorders>
            <w:shd w:val="clear" w:color="auto" w:fill="004990"/>
            <w:tcMar>
              <w:top w:w="0" w:type="dxa"/>
              <w:left w:w="70" w:type="dxa"/>
              <w:bottom w:w="0" w:type="dxa"/>
              <w:right w:w="70" w:type="dxa"/>
            </w:tcMar>
            <w:vAlign w:val="center"/>
            <w:hideMark/>
          </w:tcPr>
          <w:p w14:paraId="399F47B0" w14:textId="77777777" w:rsidR="00481E2A" w:rsidRPr="00481E2A" w:rsidRDefault="00481E2A" w:rsidP="00481E2A">
            <w:pPr>
              <w:spacing w:after="40"/>
              <w:jc w:val="center"/>
              <w:rPr>
                <w:rFonts w:ascii="Tahoma" w:eastAsia="Calibri" w:hAnsi="Tahoma" w:cs="Tahoma"/>
                <w:color w:val="FFFFFF"/>
                <w:sz w:val="18"/>
                <w:szCs w:val="18"/>
              </w:rPr>
            </w:pPr>
            <w:r w:rsidRPr="00481E2A">
              <w:rPr>
                <w:rFonts w:ascii="Tahoma" w:hAnsi="Tahoma" w:cs="Tahoma"/>
                <w:b/>
                <w:color w:val="FFFFFF"/>
                <w:sz w:val="18"/>
                <w:szCs w:val="18"/>
                <w:lang w:val="es-BO"/>
              </w:rPr>
              <w:t>DESCRIPCIÓN</w:t>
            </w:r>
          </w:p>
        </w:tc>
        <w:tc>
          <w:tcPr>
            <w:tcW w:w="1133" w:type="dxa"/>
            <w:tcBorders>
              <w:top w:val="nil"/>
              <w:left w:val="single" w:sz="4" w:space="0" w:color="FFFFFF"/>
              <w:bottom w:val="single" w:sz="4" w:space="0" w:color="FFFFFF"/>
              <w:right w:val="single" w:sz="4" w:space="0" w:color="FFFFFF"/>
            </w:tcBorders>
            <w:shd w:val="clear" w:color="auto" w:fill="004990"/>
            <w:hideMark/>
          </w:tcPr>
          <w:p w14:paraId="2E8DF80A" w14:textId="77777777" w:rsidR="00481E2A" w:rsidRPr="00481E2A" w:rsidRDefault="00481E2A" w:rsidP="00481E2A">
            <w:pPr>
              <w:spacing w:before="40"/>
              <w:jc w:val="center"/>
              <w:rPr>
                <w:rFonts w:ascii="Tahoma" w:hAnsi="Tahoma" w:cs="Tahoma"/>
                <w:b/>
                <w:bCs/>
                <w:color w:val="FFFFFF"/>
                <w:sz w:val="18"/>
                <w:szCs w:val="18"/>
              </w:rPr>
            </w:pPr>
            <w:r w:rsidRPr="00481E2A">
              <w:rPr>
                <w:rFonts w:ascii="Tahoma" w:hAnsi="Tahoma" w:cs="Tahoma"/>
                <w:b/>
                <w:bCs/>
                <w:color w:val="FFFFFF"/>
                <w:sz w:val="18"/>
                <w:szCs w:val="18"/>
              </w:rPr>
              <w:t>CANTIDAD</w:t>
            </w:r>
          </w:p>
        </w:tc>
        <w:tc>
          <w:tcPr>
            <w:tcW w:w="1276" w:type="dxa"/>
            <w:tcBorders>
              <w:top w:val="nil"/>
              <w:left w:val="single" w:sz="4" w:space="0" w:color="FFFFFF"/>
              <w:bottom w:val="single" w:sz="4" w:space="0" w:color="FFFFFF"/>
              <w:right w:val="single" w:sz="4" w:space="0" w:color="FFFFFF"/>
            </w:tcBorders>
            <w:shd w:val="clear" w:color="auto" w:fill="004990"/>
            <w:tcMar>
              <w:top w:w="0" w:type="dxa"/>
              <w:left w:w="70" w:type="dxa"/>
              <w:bottom w:w="0" w:type="dxa"/>
              <w:right w:w="70" w:type="dxa"/>
            </w:tcMar>
            <w:vAlign w:val="center"/>
            <w:hideMark/>
          </w:tcPr>
          <w:p w14:paraId="17716DF4" w14:textId="77777777" w:rsidR="00481E2A" w:rsidRPr="00481E2A" w:rsidRDefault="00481E2A" w:rsidP="00481E2A">
            <w:pPr>
              <w:jc w:val="center"/>
              <w:rPr>
                <w:rFonts w:ascii="Tahoma" w:hAnsi="Tahoma" w:cs="Tahoma"/>
                <w:b/>
                <w:bCs/>
                <w:color w:val="FFFFFF"/>
                <w:sz w:val="12"/>
                <w:szCs w:val="12"/>
                <w:lang w:val="en-GB"/>
              </w:rPr>
            </w:pPr>
            <w:r w:rsidRPr="00481E2A">
              <w:rPr>
                <w:rFonts w:ascii="Tahoma" w:hAnsi="Tahoma" w:cs="Tahoma"/>
                <w:b/>
                <w:bCs/>
                <w:color w:val="FFFFFF"/>
                <w:sz w:val="12"/>
                <w:szCs w:val="12"/>
                <w:lang w:val="en-GB"/>
              </w:rPr>
              <w:t>MANDATORIO</w:t>
            </w:r>
          </w:p>
        </w:tc>
        <w:tc>
          <w:tcPr>
            <w:tcW w:w="709" w:type="dxa"/>
            <w:tcBorders>
              <w:top w:val="nil"/>
              <w:left w:val="single" w:sz="4" w:space="0" w:color="FFFFFF"/>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593E6B4" w14:textId="77777777" w:rsidR="00481E2A" w:rsidRPr="00481E2A" w:rsidRDefault="00481E2A" w:rsidP="00481E2A">
            <w:pPr>
              <w:spacing w:after="40"/>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1559"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6068904" w14:textId="77777777" w:rsidR="00481E2A" w:rsidRPr="00481E2A" w:rsidRDefault="00481E2A" w:rsidP="00481E2A">
            <w:pPr>
              <w:spacing w:after="40"/>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720B8A64"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4B7D6E1"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t>1</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BBB6934"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s-BO"/>
              </w:rPr>
              <w:t>- Kits de 16 GB para upgrade de memoria a 3 servidores BL620c G7  a 512GB.</w:t>
            </w:r>
          </w:p>
        </w:tc>
        <w:tc>
          <w:tcPr>
            <w:tcW w:w="1133" w:type="dxa"/>
            <w:tcBorders>
              <w:top w:val="single" w:sz="8" w:space="0" w:color="004990"/>
              <w:left w:val="nil"/>
              <w:bottom w:val="single" w:sz="8" w:space="0" w:color="004990"/>
              <w:right w:val="single" w:sz="4" w:space="0" w:color="365F91"/>
            </w:tcBorders>
            <w:vAlign w:val="center"/>
            <w:hideMark/>
          </w:tcPr>
          <w:p w14:paraId="6FBFC648"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96</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hideMark/>
          </w:tcPr>
          <w:p w14:paraId="2B26A28E"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436F8BB"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BF0DAED" w14:textId="77777777" w:rsidR="00481E2A" w:rsidRPr="00481E2A" w:rsidRDefault="00481E2A" w:rsidP="00481E2A">
            <w:pPr>
              <w:spacing w:after="40"/>
              <w:jc w:val="center"/>
              <w:rPr>
                <w:rFonts w:ascii="Tahoma" w:eastAsia="Calibri" w:hAnsi="Tahoma" w:cs="Tahoma"/>
                <w:color w:val="004990"/>
                <w:sz w:val="18"/>
                <w:szCs w:val="18"/>
              </w:rPr>
            </w:pPr>
          </w:p>
        </w:tc>
      </w:tr>
      <w:tr w:rsidR="00481E2A" w:rsidRPr="00481E2A" w14:paraId="7BC60FC8"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FC9056E"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t>2</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14:paraId="1DE22468"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s-BO"/>
              </w:rPr>
              <w:t>- Kit de 16 GB para upgrade de memoria a 1 servidor BL620c G7  a 512GB.</w:t>
            </w:r>
          </w:p>
        </w:tc>
        <w:tc>
          <w:tcPr>
            <w:tcW w:w="1133" w:type="dxa"/>
            <w:tcBorders>
              <w:top w:val="single" w:sz="8" w:space="0" w:color="004990"/>
              <w:left w:val="nil"/>
              <w:bottom w:val="single" w:sz="8" w:space="0" w:color="004990"/>
              <w:right w:val="single" w:sz="4" w:space="0" w:color="365F91"/>
            </w:tcBorders>
            <w:vAlign w:val="center"/>
          </w:tcPr>
          <w:p w14:paraId="079B5C49"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24</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6E302054"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7551F1E"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7978B41" w14:textId="77777777" w:rsidR="00481E2A" w:rsidRPr="00481E2A" w:rsidRDefault="00481E2A" w:rsidP="00481E2A">
            <w:pPr>
              <w:spacing w:after="40"/>
              <w:jc w:val="center"/>
              <w:rPr>
                <w:rFonts w:ascii="Tahoma" w:eastAsia="Calibri" w:hAnsi="Tahoma" w:cs="Tahoma"/>
                <w:color w:val="004990"/>
                <w:sz w:val="18"/>
                <w:szCs w:val="18"/>
              </w:rPr>
            </w:pPr>
          </w:p>
        </w:tc>
      </w:tr>
      <w:tr w:rsidR="0008705D" w:rsidRPr="00481E2A" w14:paraId="4E519B29"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8BC4C32" w14:textId="65F6F092" w:rsidR="0008705D" w:rsidRPr="00481E2A" w:rsidRDefault="0008705D" w:rsidP="00481E2A">
            <w:pPr>
              <w:spacing w:after="40"/>
              <w:jc w:val="center"/>
              <w:rPr>
                <w:rFonts w:ascii="Tahoma" w:hAnsi="Tahoma" w:cs="Tahoma"/>
                <w:color w:val="004990"/>
                <w:sz w:val="18"/>
                <w:szCs w:val="18"/>
              </w:rPr>
            </w:pPr>
            <w:r>
              <w:rPr>
                <w:rFonts w:ascii="Tahoma" w:hAnsi="Tahoma" w:cs="Tahoma"/>
                <w:color w:val="004990"/>
                <w:sz w:val="18"/>
                <w:szCs w:val="18"/>
              </w:rPr>
              <w:t>3</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14:paraId="7AC404A2" w14:textId="41895BAD" w:rsidR="0008705D" w:rsidRPr="00481E2A" w:rsidRDefault="00C65E09" w:rsidP="00C65E09">
            <w:pPr>
              <w:jc w:val="both"/>
              <w:rPr>
                <w:rFonts w:ascii="Tahoma" w:hAnsi="Tahoma" w:cs="Tahoma"/>
                <w:color w:val="1F497D"/>
                <w:sz w:val="18"/>
                <w:szCs w:val="18"/>
                <w:lang w:eastAsia="es-BO"/>
              </w:rPr>
            </w:pPr>
            <w:r>
              <w:rPr>
                <w:rFonts w:ascii="Tahoma" w:hAnsi="Tahoma" w:cs="Tahoma"/>
                <w:color w:val="1F497D"/>
                <w:sz w:val="18"/>
                <w:szCs w:val="18"/>
                <w:lang w:eastAsia="es-BO"/>
              </w:rPr>
              <w:t>Para el punto 1 y 2, a</w:t>
            </w:r>
            <w:r w:rsidR="0008705D" w:rsidRPr="0008705D">
              <w:rPr>
                <w:rFonts w:ascii="Tahoma" w:hAnsi="Tahoma" w:cs="Tahoma"/>
                <w:color w:val="1F497D"/>
                <w:sz w:val="18"/>
                <w:szCs w:val="18"/>
                <w:lang w:eastAsia="es-BO"/>
              </w:rPr>
              <w:t xml:space="preserve">ctualmente </w:t>
            </w:r>
            <w:r>
              <w:rPr>
                <w:rFonts w:ascii="Tahoma" w:hAnsi="Tahoma" w:cs="Tahoma"/>
                <w:color w:val="1F497D"/>
                <w:sz w:val="18"/>
                <w:szCs w:val="18"/>
                <w:lang w:eastAsia="es-BO"/>
              </w:rPr>
              <w:t xml:space="preserve">se tienen </w:t>
            </w:r>
            <w:r w:rsidR="0008705D" w:rsidRPr="0008705D">
              <w:rPr>
                <w:rFonts w:ascii="Tahoma" w:hAnsi="Tahoma" w:cs="Tahoma"/>
                <w:color w:val="1F497D"/>
                <w:sz w:val="18"/>
                <w:szCs w:val="18"/>
                <w:lang w:eastAsia="es-BO"/>
              </w:rPr>
              <w:t xml:space="preserve">configurados </w:t>
            </w:r>
            <w:r w:rsidRPr="0008705D">
              <w:rPr>
                <w:rFonts w:ascii="Tahoma" w:hAnsi="Tahoma" w:cs="Tahoma"/>
                <w:color w:val="1F497D"/>
                <w:sz w:val="18"/>
                <w:szCs w:val="18"/>
                <w:lang w:eastAsia="es-BO"/>
              </w:rPr>
              <w:t xml:space="preserve">5 servidores BL620c G7 </w:t>
            </w:r>
            <w:r w:rsidR="0008705D" w:rsidRPr="0008705D">
              <w:rPr>
                <w:rFonts w:ascii="Tahoma" w:hAnsi="Tahoma" w:cs="Tahoma"/>
                <w:color w:val="1F497D"/>
                <w:sz w:val="18"/>
                <w:szCs w:val="18"/>
                <w:lang w:eastAsia="es-BO"/>
              </w:rPr>
              <w:t>con 128 GB RAM con kits de 16 GB. Los 5 servidores debe</w:t>
            </w:r>
            <w:r w:rsidR="0008705D">
              <w:rPr>
                <w:rFonts w:ascii="Tahoma" w:hAnsi="Tahoma" w:cs="Tahoma"/>
                <w:color w:val="1F497D"/>
                <w:sz w:val="18"/>
                <w:szCs w:val="18"/>
                <w:lang w:eastAsia="es-BO"/>
              </w:rPr>
              <w:t>rán</w:t>
            </w:r>
            <w:r w:rsidR="0008705D" w:rsidRPr="0008705D">
              <w:rPr>
                <w:rFonts w:ascii="Tahoma" w:hAnsi="Tahoma" w:cs="Tahoma"/>
                <w:color w:val="1F497D"/>
                <w:sz w:val="18"/>
                <w:szCs w:val="18"/>
                <w:lang w:eastAsia="es-BO"/>
              </w:rPr>
              <w:t xml:space="preserve"> tener</w:t>
            </w:r>
            <w:r w:rsidR="0008705D">
              <w:rPr>
                <w:rFonts w:ascii="Tahoma" w:hAnsi="Tahoma" w:cs="Tahoma"/>
                <w:color w:val="1F497D"/>
                <w:sz w:val="18"/>
                <w:szCs w:val="18"/>
                <w:lang w:eastAsia="es-BO"/>
              </w:rPr>
              <w:t xml:space="preserve"> una capacidad final de</w:t>
            </w:r>
            <w:r w:rsidR="0008705D" w:rsidRPr="0008705D">
              <w:rPr>
                <w:rFonts w:ascii="Tahoma" w:hAnsi="Tahoma" w:cs="Tahoma"/>
                <w:color w:val="1F497D"/>
                <w:sz w:val="18"/>
                <w:szCs w:val="18"/>
                <w:lang w:eastAsia="es-BO"/>
              </w:rPr>
              <w:t xml:space="preserve"> 512GB de memoria RAM.</w:t>
            </w:r>
          </w:p>
        </w:tc>
        <w:tc>
          <w:tcPr>
            <w:tcW w:w="1133" w:type="dxa"/>
            <w:tcBorders>
              <w:top w:val="single" w:sz="8" w:space="0" w:color="004990"/>
              <w:left w:val="nil"/>
              <w:bottom w:val="single" w:sz="8" w:space="0" w:color="004990"/>
              <w:right w:val="single" w:sz="4" w:space="0" w:color="365F91"/>
            </w:tcBorders>
            <w:vAlign w:val="center"/>
          </w:tcPr>
          <w:p w14:paraId="4CF2BF53" w14:textId="7528AED0" w:rsidR="0008705D" w:rsidRPr="00481E2A" w:rsidRDefault="0008705D" w:rsidP="00481E2A">
            <w:pPr>
              <w:jc w:val="center"/>
              <w:rPr>
                <w:rFonts w:ascii="Tahoma" w:hAnsi="Tahoma" w:cs="Tahoma"/>
                <w:color w:val="1F497D"/>
                <w:sz w:val="18"/>
                <w:szCs w:val="18"/>
              </w:rPr>
            </w:pPr>
            <w:r>
              <w:rPr>
                <w:rFonts w:ascii="Tahoma" w:hAnsi="Tahoma" w:cs="Tahoma"/>
                <w:color w:val="1F497D"/>
                <w:sz w:val="18"/>
                <w:szCs w:val="18"/>
              </w:rPr>
              <w:t>-</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17A2B264" w14:textId="13927895" w:rsidR="0008705D" w:rsidRPr="00481E2A" w:rsidRDefault="0008705D"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7A254A2" w14:textId="77777777" w:rsidR="0008705D" w:rsidRPr="00481E2A" w:rsidRDefault="0008705D"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95AE6F" w14:textId="77777777" w:rsidR="0008705D" w:rsidRPr="00481E2A" w:rsidRDefault="0008705D" w:rsidP="00481E2A">
            <w:pPr>
              <w:spacing w:after="40"/>
              <w:jc w:val="center"/>
              <w:rPr>
                <w:rFonts w:ascii="Tahoma" w:eastAsia="Calibri" w:hAnsi="Tahoma" w:cs="Tahoma"/>
                <w:color w:val="004990"/>
                <w:sz w:val="18"/>
                <w:szCs w:val="18"/>
              </w:rPr>
            </w:pPr>
          </w:p>
        </w:tc>
      </w:tr>
      <w:tr w:rsidR="00481E2A" w:rsidRPr="00481E2A" w14:paraId="29FE1D3F"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8585D52" w14:textId="0DD93BA3" w:rsidR="00481E2A" w:rsidRPr="00481E2A" w:rsidRDefault="0008705D" w:rsidP="00481E2A">
            <w:pPr>
              <w:spacing w:after="40"/>
              <w:jc w:val="center"/>
              <w:rPr>
                <w:rFonts w:ascii="Tahoma" w:hAnsi="Tahoma" w:cs="Tahoma"/>
                <w:color w:val="004990"/>
                <w:sz w:val="18"/>
                <w:szCs w:val="18"/>
              </w:rPr>
            </w:pPr>
            <w:r>
              <w:rPr>
                <w:rFonts w:ascii="Tahoma" w:hAnsi="Tahoma" w:cs="Tahoma"/>
                <w:color w:val="004990"/>
                <w:sz w:val="18"/>
                <w:szCs w:val="18"/>
              </w:rPr>
              <w:t>4</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14:paraId="710101C1" w14:textId="05A82111" w:rsidR="00481E2A" w:rsidRPr="00481E2A" w:rsidRDefault="00481E2A" w:rsidP="00481E2A">
            <w:pPr>
              <w:jc w:val="both"/>
            </w:pPr>
            <w:r w:rsidRPr="00481E2A">
              <w:rPr>
                <w:rFonts w:ascii="Tahoma" w:hAnsi="Tahoma" w:cs="Tahoma"/>
                <w:color w:val="1F497D"/>
                <w:sz w:val="18"/>
                <w:szCs w:val="18"/>
                <w:lang w:eastAsia="es-BO"/>
              </w:rPr>
              <w:t xml:space="preserve">- Kits de 32GB para upgrade de memoria a 3 </w:t>
            </w:r>
            <w:r w:rsidR="00D64103" w:rsidRPr="00481E2A">
              <w:rPr>
                <w:rFonts w:ascii="Tahoma" w:hAnsi="Tahoma" w:cs="Tahoma"/>
                <w:color w:val="1F497D"/>
                <w:sz w:val="18"/>
                <w:szCs w:val="18"/>
                <w:lang w:eastAsia="es-BO"/>
              </w:rPr>
              <w:t>servidores</w:t>
            </w:r>
            <w:r w:rsidRPr="00481E2A">
              <w:rPr>
                <w:rFonts w:ascii="Tahoma" w:hAnsi="Tahoma" w:cs="Tahoma"/>
                <w:color w:val="1F497D"/>
                <w:sz w:val="18"/>
                <w:szCs w:val="18"/>
                <w:lang w:eastAsia="es-BO"/>
              </w:rPr>
              <w:t xml:space="preserve"> BL460c G8  a 512GB de RAM.</w:t>
            </w:r>
          </w:p>
        </w:tc>
        <w:tc>
          <w:tcPr>
            <w:tcW w:w="1133" w:type="dxa"/>
            <w:tcBorders>
              <w:top w:val="single" w:sz="8" w:space="0" w:color="004990"/>
              <w:left w:val="nil"/>
              <w:bottom w:val="single" w:sz="8" w:space="0" w:color="004990"/>
              <w:right w:val="single" w:sz="4" w:space="0" w:color="365F91"/>
            </w:tcBorders>
            <w:vAlign w:val="center"/>
          </w:tcPr>
          <w:p w14:paraId="4EAD49C4"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48</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68F3B965"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91C45AF"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CAA3D49" w14:textId="77777777" w:rsidR="00481E2A" w:rsidRPr="00481E2A" w:rsidRDefault="00481E2A" w:rsidP="00481E2A">
            <w:pPr>
              <w:spacing w:after="40"/>
              <w:jc w:val="center"/>
              <w:rPr>
                <w:rFonts w:ascii="Tahoma" w:eastAsia="Calibri" w:hAnsi="Tahoma" w:cs="Tahoma"/>
                <w:color w:val="004990"/>
                <w:sz w:val="18"/>
                <w:szCs w:val="18"/>
              </w:rPr>
            </w:pPr>
          </w:p>
        </w:tc>
      </w:tr>
      <w:tr w:rsidR="00B36E1B" w:rsidRPr="00481E2A" w14:paraId="553C23D9"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D4286AF" w14:textId="33C2AD5F" w:rsidR="00B36E1B" w:rsidRDefault="00B36E1B" w:rsidP="00481E2A">
            <w:pPr>
              <w:spacing w:after="40"/>
              <w:jc w:val="center"/>
              <w:rPr>
                <w:rFonts w:ascii="Tahoma" w:hAnsi="Tahoma" w:cs="Tahoma"/>
                <w:color w:val="004990"/>
                <w:sz w:val="18"/>
                <w:szCs w:val="18"/>
              </w:rPr>
            </w:pPr>
            <w:r>
              <w:rPr>
                <w:rFonts w:ascii="Tahoma" w:hAnsi="Tahoma" w:cs="Tahoma"/>
                <w:color w:val="004990"/>
                <w:sz w:val="18"/>
                <w:szCs w:val="18"/>
              </w:rPr>
              <w:t>5</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tcPr>
          <w:p w14:paraId="3C35ACBC" w14:textId="0C73063B" w:rsidR="00B36E1B" w:rsidRPr="00481E2A" w:rsidRDefault="00B36E1B" w:rsidP="00B36E1B">
            <w:pPr>
              <w:jc w:val="both"/>
              <w:rPr>
                <w:rFonts w:ascii="Tahoma" w:eastAsia="Calibri" w:hAnsi="Tahoma" w:cs="Tahoma"/>
                <w:color w:val="1F497D"/>
                <w:sz w:val="18"/>
                <w:szCs w:val="18"/>
                <w:lang w:val="es-BO" w:eastAsia="es-BO"/>
              </w:rPr>
            </w:pPr>
            <w:r>
              <w:rPr>
                <w:rFonts w:ascii="Tahoma" w:eastAsia="Calibri" w:hAnsi="Tahoma" w:cs="Tahoma"/>
                <w:color w:val="1F497D"/>
                <w:sz w:val="18"/>
                <w:szCs w:val="18"/>
                <w:lang w:val="es-BO" w:eastAsia="es-BO"/>
              </w:rPr>
              <w:t>Para el Punto 3, a</w:t>
            </w:r>
            <w:r w:rsidRPr="00C65E09">
              <w:rPr>
                <w:rFonts w:ascii="Tahoma" w:eastAsia="Calibri" w:hAnsi="Tahoma" w:cs="Tahoma"/>
                <w:color w:val="1F497D"/>
                <w:sz w:val="18"/>
                <w:szCs w:val="18"/>
                <w:lang w:val="es-BO" w:eastAsia="es-BO"/>
              </w:rPr>
              <w:t>ctualmente están configurados 6 Servidores BL460c G8 con 64 GB RAM con kits de 8GB. 3 servidores se quedarían con 128GB y 3 subirían a 512GB</w:t>
            </w:r>
          </w:p>
        </w:tc>
        <w:tc>
          <w:tcPr>
            <w:tcW w:w="1133" w:type="dxa"/>
            <w:tcBorders>
              <w:top w:val="single" w:sz="8" w:space="0" w:color="004990"/>
              <w:left w:val="nil"/>
              <w:bottom w:val="single" w:sz="8" w:space="0" w:color="004990"/>
              <w:right w:val="single" w:sz="4" w:space="0" w:color="365F91"/>
            </w:tcBorders>
            <w:vAlign w:val="center"/>
          </w:tcPr>
          <w:p w14:paraId="723074DF" w14:textId="306B97B9" w:rsidR="00B36E1B" w:rsidRPr="00481E2A" w:rsidRDefault="00B36E1B" w:rsidP="00481E2A">
            <w:pPr>
              <w:jc w:val="center"/>
              <w:rPr>
                <w:rFonts w:ascii="Tahoma" w:hAnsi="Tahoma" w:cs="Tahoma"/>
                <w:color w:val="1F497D"/>
                <w:sz w:val="18"/>
                <w:szCs w:val="18"/>
              </w:rPr>
            </w:pPr>
            <w:r>
              <w:rPr>
                <w:rFonts w:ascii="Tahoma" w:hAnsi="Tahoma" w:cs="Tahoma"/>
                <w:color w:val="1F497D"/>
                <w:sz w:val="18"/>
                <w:szCs w:val="18"/>
              </w:rPr>
              <w:t>-</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48008147" w14:textId="2AA84EF4" w:rsidR="00B36E1B" w:rsidRPr="00481E2A" w:rsidRDefault="00B36E1B"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66C5AC8" w14:textId="77777777" w:rsidR="00B36E1B" w:rsidRPr="00481E2A" w:rsidRDefault="00B36E1B"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5E38A45" w14:textId="77777777" w:rsidR="00B36E1B" w:rsidRPr="00481E2A" w:rsidRDefault="00B36E1B" w:rsidP="00481E2A">
            <w:pPr>
              <w:spacing w:after="40"/>
              <w:jc w:val="center"/>
              <w:rPr>
                <w:rFonts w:ascii="Tahoma" w:eastAsia="Calibri" w:hAnsi="Tahoma" w:cs="Tahoma"/>
                <w:color w:val="004990"/>
                <w:sz w:val="18"/>
                <w:szCs w:val="18"/>
              </w:rPr>
            </w:pPr>
          </w:p>
        </w:tc>
      </w:tr>
      <w:tr w:rsidR="00B36E1B" w:rsidRPr="00481E2A" w14:paraId="780168C6"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4B4B9F4" w14:textId="68B70DA7" w:rsidR="00B36E1B" w:rsidRPr="00481E2A" w:rsidRDefault="00B36E1B" w:rsidP="00481E2A">
            <w:pPr>
              <w:spacing w:after="40"/>
              <w:jc w:val="center"/>
              <w:rPr>
                <w:rFonts w:ascii="Tahoma" w:hAnsi="Tahoma" w:cs="Tahoma"/>
                <w:color w:val="004990"/>
                <w:sz w:val="18"/>
                <w:szCs w:val="18"/>
              </w:rPr>
            </w:pPr>
            <w:r>
              <w:rPr>
                <w:rFonts w:ascii="Tahoma" w:hAnsi="Tahoma" w:cs="Tahoma"/>
                <w:color w:val="004990"/>
                <w:sz w:val="18"/>
                <w:szCs w:val="18"/>
              </w:rPr>
              <w:t>6</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tcPr>
          <w:p w14:paraId="744E84BA" w14:textId="77777777" w:rsidR="00B36E1B" w:rsidRPr="00481E2A" w:rsidRDefault="00B36E1B" w:rsidP="00481E2A">
            <w:pPr>
              <w:jc w:val="both"/>
              <w:rPr>
                <w:rFonts w:ascii="Calibri" w:hAnsi="Calibri"/>
                <w:color w:val="000000"/>
                <w:sz w:val="22"/>
                <w:szCs w:val="22"/>
              </w:rPr>
            </w:pPr>
            <w:r w:rsidRPr="00481E2A">
              <w:rPr>
                <w:rFonts w:ascii="Tahoma" w:eastAsia="Calibri" w:hAnsi="Tahoma" w:cs="Tahoma"/>
                <w:color w:val="1F497D"/>
                <w:sz w:val="18"/>
                <w:szCs w:val="18"/>
                <w:lang w:val="es-BO" w:eastAsia="es-BO"/>
              </w:rPr>
              <w:t xml:space="preserve">La oferta debe ser AUTOSUFICIENTE; en este sentido, si la puesta en servicio, requiriese de </w:t>
            </w:r>
            <w:r w:rsidRPr="00481E2A">
              <w:rPr>
                <w:rFonts w:ascii="Tahoma" w:eastAsia="Calibri" w:hAnsi="Tahoma" w:cs="Tahoma"/>
                <w:color w:val="1F497D"/>
                <w:sz w:val="18"/>
                <w:szCs w:val="18"/>
                <w:lang w:val="es-BO" w:eastAsia="es-BO"/>
              </w:rPr>
              <w:lastRenderedPageBreak/>
              <w:t>elementos no contemplados en el hardware y servicios de la oferta, su suministro será responsabilidad del oferente sin costo alguno para ENTEL S.A.</w:t>
            </w:r>
          </w:p>
        </w:tc>
        <w:tc>
          <w:tcPr>
            <w:tcW w:w="1133" w:type="dxa"/>
            <w:tcBorders>
              <w:top w:val="single" w:sz="8" w:space="0" w:color="004990"/>
              <w:left w:val="nil"/>
              <w:bottom w:val="single" w:sz="8" w:space="0" w:color="004990"/>
              <w:right w:val="single" w:sz="4" w:space="0" w:color="365F91"/>
            </w:tcBorders>
            <w:vAlign w:val="center"/>
          </w:tcPr>
          <w:p w14:paraId="0346D187" w14:textId="77777777" w:rsidR="00B36E1B" w:rsidRPr="00481E2A" w:rsidRDefault="00B36E1B" w:rsidP="00481E2A">
            <w:pPr>
              <w:jc w:val="center"/>
              <w:rPr>
                <w:rFonts w:ascii="Tahoma" w:hAnsi="Tahoma" w:cs="Tahoma"/>
                <w:color w:val="1F497D"/>
                <w:sz w:val="18"/>
                <w:szCs w:val="18"/>
              </w:rPr>
            </w:pPr>
            <w:r w:rsidRPr="00481E2A">
              <w:rPr>
                <w:rFonts w:ascii="Tahoma" w:hAnsi="Tahoma" w:cs="Tahoma"/>
                <w:color w:val="1F497D"/>
                <w:sz w:val="18"/>
                <w:szCs w:val="18"/>
              </w:rPr>
              <w:lastRenderedPageBreak/>
              <w:t>-</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4EE0E88E" w14:textId="77777777" w:rsidR="00B36E1B" w:rsidRPr="00481E2A" w:rsidRDefault="00B36E1B"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546787D" w14:textId="77777777" w:rsidR="00B36E1B" w:rsidRPr="00481E2A" w:rsidRDefault="00B36E1B"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B892948" w14:textId="77777777" w:rsidR="00B36E1B" w:rsidRPr="00481E2A" w:rsidRDefault="00B36E1B" w:rsidP="00481E2A">
            <w:pPr>
              <w:spacing w:after="40"/>
              <w:jc w:val="center"/>
              <w:rPr>
                <w:rFonts w:ascii="Tahoma" w:eastAsia="Calibri" w:hAnsi="Tahoma" w:cs="Tahoma"/>
                <w:color w:val="004990"/>
                <w:sz w:val="18"/>
                <w:szCs w:val="18"/>
              </w:rPr>
            </w:pPr>
          </w:p>
        </w:tc>
      </w:tr>
    </w:tbl>
    <w:p w14:paraId="691D67EB" w14:textId="77777777" w:rsidR="00481E2A" w:rsidRDefault="00481E2A" w:rsidP="00481E2A">
      <w:pPr>
        <w:rPr>
          <w:lang w:val="es-BO" w:eastAsia="en-US"/>
        </w:rPr>
      </w:pPr>
    </w:p>
    <w:p w14:paraId="57F0AB4F" w14:textId="77777777" w:rsidR="00945F94" w:rsidRPr="00481E2A" w:rsidRDefault="00945F94" w:rsidP="00481E2A">
      <w:pPr>
        <w:rPr>
          <w:lang w:val="es-BO" w:eastAsia="en-US"/>
        </w:rPr>
      </w:pPr>
    </w:p>
    <w:p w14:paraId="46E8D6BB" w14:textId="77777777" w:rsidR="00481E2A" w:rsidRPr="00481E2A" w:rsidRDefault="00481E2A" w:rsidP="009D6F0D">
      <w:pPr>
        <w:numPr>
          <w:ilvl w:val="2"/>
          <w:numId w:val="43"/>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SERVICIOS</w:t>
      </w:r>
    </w:p>
    <w:tbl>
      <w:tblPr>
        <w:tblW w:w="9781" w:type="dxa"/>
        <w:tblInd w:w="70" w:type="dxa"/>
        <w:tblLayout w:type="fixed"/>
        <w:tblCellMar>
          <w:left w:w="0" w:type="dxa"/>
          <w:right w:w="0" w:type="dxa"/>
        </w:tblCellMar>
        <w:tblLook w:val="04A0" w:firstRow="1" w:lastRow="0" w:firstColumn="1" w:lastColumn="0" w:noHBand="0" w:noVBand="1"/>
      </w:tblPr>
      <w:tblGrid>
        <w:gridCol w:w="468"/>
        <w:gridCol w:w="4919"/>
        <w:gridCol w:w="1417"/>
        <w:gridCol w:w="851"/>
        <w:gridCol w:w="2126"/>
      </w:tblGrid>
      <w:tr w:rsidR="00481E2A" w:rsidRPr="00481E2A" w14:paraId="5E392CD6" w14:textId="77777777" w:rsidTr="00481E2A">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D82A66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77"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83617B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0E9679B7" w14:textId="77777777" w:rsidTr="00481E2A">
        <w:trPr>
          <w:trHeight w:val="281"/>
          <w:tblHeader/>
        </w:trPr>
        <w:tc>
          <w:tcPr>
            <w:tcW w:w="5387"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279E7A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SERVICIOS</w:t>
            </w:r>
          </w:p>
        </w:tc>
        <w:tc>
          <w:tcPr>
            <w:tcW w:w="141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9B8F0A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77"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6F5CBC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4927ACE8" w14:textId="77777777" w:rsidTr="00481E2A">
        <w:trPr>
          <w:trHeight w:val="347"/>
          <w:tblHeader/>
        </w:trPr>
        <w:tc>
          <w:tcPr>
            <w:tcW w:w="468"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DC829B6"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91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2F508DA"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D6175F3"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5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EF6D48E"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6"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E4506EE"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71BFD683"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2210EF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5ABC373" w14:textId="77777777" w:rsidR="00481E2A" w:rsidRDefault="00481E2A" w:rsidP="00481E2A">
            <w:pPr>
              <w:autoSpaceDE w:val="0"/>
              <w:autoSpaceDN w:val="0"/>
              <w:jc w:val="both"/>
              <w:rPr>
                <w:rFonts w:ascii="Tahoma" w:eastAsiaTheme="minorHAnsi" w:hAnsi="Tahoma" w:cs="Tahoma"/>
                <w:color w:val="1F497D"/>
                <w:sz w:val="18"/>
                <w:szCs w:val="18"/>
                <w:lang w:val="es-BO" w:eastAsia="es-BO"/>
              </w:rPr>
            </w:pPr>
            <w:r w:rsidRPr="00481E2A">
              <w:rPr>
                <w:rFonts w:ascii="Tahoma" w:eastAsiaTheme="minorHAnsi" w:hAnsi="Tahoma" w:cs="Tahoma"/>
                <w:color w:val="1F497D"/>
                <w:sz w:val="18"/>
                <w:szCs w:val="18"/>
                <w:lang w:val="es-BO" w:eastAsia="es-BO"/>
              </w:rPr>
              <w:t xml:space="preserve">Debe contemplar el servicio de instalación. </w:t>
            </w:r>
            <w:r w:rsidRPr="00481E2A">
              <w:rPr>
                <w:rFonts w:ascii="Tahoma" w:eastAsia="Calibri" w:hAnsi="Tahoma" w:cs="Tahoma"/>
                <w:color w:val="1F497D"/>
                <w:sz w:val="18"/>
                <w:szCs w:val="18"/>
                <w:lang w:val="es-BO" w:eastAsia="es-BO"/>
              </w:rPr>
              <w:t>configuración y dejar en funcionamiento el equipamiento ofertado.</w:t>
            </w:r>
            <w:r w:rsidRPr="00481E2A">
              <w:rPr>
                <w:rFonts w:ascii="Tahoma" w:eastAsiaTheme="minorHAnsi" w:hAnsi="Tahoma" w:cs="Tahoma"/>
                <w:color w:val="1F497D"/>
                <w:sz w:val="18"/>
                <w:szCs w:val="18"/>
                <w:lang w:val="es-BO" w:eastAsia="es-BO"/>
              </w:rPr>
              <w:t xml:space="preserve"> Si es necesario realizar movimientos de memoria entre servidores del mismo chasis estos deben estar a cargo del oferente adjudicado.</w:t>
            </w:r>
          </w:p>
          <w:p w14:paraId="19479C35" w14:textId="1C89A00E" w:rsidR="00DA5AFB" w:rsidRPr="00481E2A" w:rsidRDefault="00DA5AFB" w:rsidP="00481E2A">
            <w:pPr>
              <w:autoSpaceDE w:val="0"/>
              <w:autoSpaceDN w:val="0"/>
              <w:jc w:val="both"/>
              <w:rPr>
                <w:rFonts w:ascii="Tahoma" w:hAnsi="Tahoma" w:cs="Tahoma"/>
                <w:color w:val="1F497D"/>
                <w:sz w:val="18"/>
                <w:szCs w:val="18"/>
              </w:rPr>
            </w:pPr>
            <w:r w:rsidRPr="00DA5AFB">
              <w:rPr>
                <w:rFonts w:ascii="Tahoma" w:hAnsi="Tahoma" w:cs="Tahoma"/>
                <w:color w:val="1F497D"/>
                <w:sz w:val="18"/>
                <w:szCs w:val="18"/>
              </w:rPr>
              <w:t>Los trabajos de instalación podrán ser en cualquier horario inclusive nocturno, incluyendo sábados, domingos y feriados.</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B405081"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D5D47FF"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9FC11A"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5C1D701C"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795582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7638DAF"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E"/>
                <w:sz w:val="18"/>
                <w:szCs w:val="18"/>
              </w:rPr>
              <w:t xml:space="preserve">Debe incluir un </w:t>
            </w:r>
            <w:r w:rsidRPr="00481E2A">
              <w:rPr>
                <w:rFonts w:ascii="Tahoma" w:hAnsi="Tahoma" w:cs="Tahoma"/>
                <w:color w:val="1F497D"/>
                <w:sz w:val="18"/>
                <w:szCs w:val="18"/>
              </w:rPr>
              <w:t>Statement of Work (SOW) propuesto para la implementación en su oferta.</w:t>
            </w:r>
            <w:r w:rsidRPr="00481E2A">
              <w:rPr>
                <w:rFonts w:ascii="Tahoma" w:hAnsi="Tahoma" w:cs="Tahoma"/>
                <w:color w:val="1F497E"/>
                <w:sz w:val="18"/>
                <w:szCs w:val="18"/>
              </w:rPr>
              <w:t xml:space="preserve"> </w:t>
            </w:r>
          </w:p>
          <w:p w14:paraId="713F5148"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E"/>
                <w:sz w:val="18"/>
                <w:szCs w:val="18"/>
              </w:rPr>
              <w:t>Entel puede realizar modificaciones al SOW propuesto las mismas serán consensuadas con el proveedor adjudicado.</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51E27C7"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0E8B112"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9DDC6B8"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19C50FB7"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062D84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B0F4002" w14:textId="77777777" w:rsidR="00481E2A" w:rsidRPr="00481E2A" w:rsidRDefault="00481E2A" w:rsidP="00481E2A">
            <w:pPr>
              <w:autoSpaceDE w:val="0"/>
              <w:autoSpaceDN w:val="0"/>
              <w:adjustRightInd w:val="0"/>
              <w:jc w:val="both"/>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El oferente debe proporcionar un protocolo de pruebas (ATP) en su oferta,   el cual debe servir para verificar todas las funcionalidades, atributos y características ofrecidas. En caso sea necesario, Entel S.A. se reserva el derecho de incluir pruebas adicionales al protocolo de pruebas de tal forma a verificar el cumplimiento de las características técnicas solicitadas.</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317531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0DB3BF9"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5989627" w14:textId="77777777" w:rsidR="00481E2A" w:rsidRPr="00481E2A" w:rsidRDefault="00481E2A" w:rsidP="00481E2A">
            <w:pPr>
              <w:jc w:val="center"/>
              <w:rPr>
                <w:rFonts w:ascii="Tahoma" w:eastAsia="Calibri" w:hAnsi="Tahoma" w:cs="Tahoma"/>
                <w:color w:val="004990"/>
                <w:sz w:val="18"/>
                <w:szCs w:val="18"/>
              </w:rPr>
            </w:pPr>
          </w:p>
        </w:tc>
      </w:tr>
    </w:tbl>
    <w:p w14:paraId="37F8A623" w14:textId="77777777" w:rsidR="00481E2A" w:rsidRPr="00481E2A" w:rsidRDefault="00481E2A" w:rsidP="00481E2A">
      <w:pPr>
        <w:rPr>
          <w:rFonts w:ascii="Tahoma" w:hAnsi="Tahoma" w:cs="Tahoma"/>
          <w:color w:val="004990"/>
          <w:sz w:val="8"/>
          <w:szCs w:val="22"/>
          <w:lang w:val="es-ES_tradnl" w:eastAsia="en-US" w:bidi="en-US"/>
        </w:rPr>
      </w:pPr>
    </w:p>
    <w:p w14:paraId="590A7191" w14:textId="77777777" w:rsidR="00481E2A" w:rsidRPr="00481E2A" w:rsidRDefault="00481E2A" w:rsidP="00481E2A">
      <w:pPr>
        <w:jc w:val="both"/>
        <w:rPr>
          <w:rFonts w:ascii="Tahoma" w:hAnsi="Tahoma" w:cs="Tahoma"/>
          <w:color w:val="004990"/>
          <w:sz w:val="8"/>
          <w:szCs w:val="22"/>
          <w:lang w:val="es-ES_tradnl" w:eastAsia="en-US" w:bidi="en-US"/>
        </w:rPr>
      </w:pPr>
    </w:p>
    <w:p w14:paraId="00B3B440" w14:textId="77777777" w:rsidR="00481E2A" w:rsidRPr="00481E2A" w:rsidRDefault="00481E2A" w:rsidP="009D6F0D">
      <w:pPr>
        <w:numPr>
          <w:ilvl w:val="2"/>
          <w:numId w:val="43"/>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G</w:t>
      </w:r>
      <w:r w:rsidRPr="00481E2A">
        <w:rPr>
          <w:rFonts w:ascii="Tahoma" w:hAnsi="Tahoma" w:cs="Tahoma"/>
          <w:b/>
          <w:bCs/>
          <w:color w:val="365F91"/>
          <w:sz w:val="22"/>
          <w:szCs w:val="22"/>
          <w:lang w:val="es-BO" w:eastAsia="en-US"/>
        </w:rPr>
        <w:t>ARANTÍA Y SOPORTE.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3830E15F"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916B64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75C3A2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429E030D"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642D5D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GARANTIA Y SOPORTE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D11D11A"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F8F96E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34569638"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2E7D46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2CD371B"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5C7FB06"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3F5E475"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0B4A16BA"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64A744C0"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8CDA21B"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3D0D5C1" w14:textId="77777777" w:rsidR="00481E2A" w:rsidRPr="00481E2A" w:rsidRDefault="00481E2A" w:rsidP="00481E2A">
            <w:pPr>
              <w:jc w:val="both"/>
              <w:rPr>
                <w:rFonts w:ascii="Tahoma" w:hAnsi="Tahoma" w:cs="Tahoma"/>
                <w:b/>
                <w:bCs/>
                <w:color w:val="1F497E"/>
                <w:sz w:val="18"/>
                <w:szCs w:val="18"/>
              </w:rPr>
            </w:pPr>
            <w:r w:rsidRPr="00481E2A">
              <w:rPr>
                <w:rFonts w:ascii="Tahoma" w:hAnsi="Tahoma" w:cs="Tahoma"/>
                <w:b/>
                <w:bCs/>
                <w:color w:val="1F497E"/>
                <w:sz w:val="18"/>
                <w:szCs w:val="18"/>
              </w:rPr>
              <w:t>GARANTÍA.</w:t>
            </w:r>
          </w:p>
          <w:p w14:paraId="7DA50EF9" w14:textId="77777777" w:rsidR="00481E2A" w:rsidRPr="00481E2A" w:rsidRDefault="00481E2A" w:rsidP="00481E2A">
            <w:pPr>
              <w:jc w:val="both"/>
              <w:rPr>
                <w:rFonts w:ascii="Tahoma" w:hAnsi="Tahoma" w:cs="Tahoma"/>
                <w:bCs/>
                <w:color w:val="1F497E"/>
                <w:sz w:val="18"/>
                <w:szCs w:val="18"/>
              </w:rPr>
            </w:pPr>
            <w:r w:rsidRPr="00481E2A">
              <w:rPr>
                <w:rFonts w:ascii="Tahoma" w:hAnsi="Tahoma" w:cs="Tahoma"/>
                <w:bCs/>
                <w:color w:val="1F497E"/>
                <w:sz w:val="18"/>
                <w:szCs w:val="18"/>
              </w:rPr>
              <w:t>La garantía debe ser cotermino con la infraestructura actual.</w:t>
            </w:r>
          </w:p>
          <w:p w14:paraId="403C59B2" w14:textId="77777777" w:rsidR="00481E2A" w:rsidRPr="00481E2A" w:rsidRDefault="00481E2A" w:rsidP="00481E2A">
            <w:pPr>
              <w:jc w:val="both"/>
              <w:rPr>
                <w:rFonts w:ascii="Tahoma" w:hAnsi="Tahoma" w:cs="Tahoma"/>
                <w:color w:val="1F497D"/>
                <w:sz w:val="18"/>
                <w:szCs w:val="18"/>
                <w:lang w:eastAsia="en-US"/>
              </w:rPr>
            </w:pPr>
            <w:r w:rsidRPr="00481E2A">
              <w:rPr>
                <w:rFonts w:ascii="Tahoma" w:hAnsi="Tahoma" w:cs="Tahoma"/>
                <w:color w:val="1F497D"/>
                <w:sz w:val="18"/>
                <w:szCs w:val="18"/>
                <w:lang w:eastAsia="en-US"/>
              </w:rPr>
              <w:t>La garantía deberá cubrir:</w:t>
            </w:r>
          </w:p>
          <w:p w14:paraId="6649E996" w14:textId="77777777" w:rsidR="00481E2A" w:rsidRPr="00481E2A" w:rsidRDefault="00481E2A" w:rsidP="00481E2A">
            <w:pPr>
              <w:numPr>
                <w:ilvl w:val="1"/>
                <w:numId w:val="14"/>
              </w:numPr>
              <w:ind w:left="639"/>
              <w:jc w:val="both"/>
              <w:rPr>
                <w:rFonts w:ascii="Tahoma" w:hAnsi="Tahoma" w:cs="Tahoma"/>
                <w:color w:val="1F497D"/>
                <w:sz w:val="18"/>
                <w:szCs w:val="18"/>
                <w:lang w:eastAsia="en-US"/>
              </w:rPr>
            </w:pPr>
            <w:r w:rsidRPr="00481E2A">
              <w:rPr>
                <w:rFonts w:ascii="Tahoma" w:hAnsi="Tahoma" w:cs="Tahoma"/>
                <w:color w:val="1F497D"/>
                <w:sz w:val="18"/>
                <w:szCs w:val="18"/>
                <w:lang w:eastAsia="en-US"/>
              </w:rPr>
              <w:t>Defectos de fábrica</w:t>
            </w:r>
          </w:p>
          <w:p w14:paraId="3C931D39" w14:textId="77777777" w:rsidR="00481E2A" w:rsidRPr="00481E2A" w:rsidRDefault="00481E2A" w:rsidP="00481E2A">
            <w:pPr>
              <w:numPr>
                <w:ilvl w:val="1"/>
                <w:numId w:val="14"/>
              </w:numPr>
              <w:ind w:left="639"/>
              <w:jc w:val="both"/>
              <w:rPr>
                <w:rFonts w:ascii="Tahoma" w:hAnsi="Tahoma" w:cs="Tahoma"/>
                <w:color w:val="1F497D"/>
                <w:sz w:val="18"/>
                <w:szCs w:val="18"/>
                <w:lang w:eastAsia="en-US"/>
              </w:rPr>
            </w:pPr>
            <w:r w:rsidRPr="00481E2A">
              <w:rPr>
                <w:rFonts w:ascii="Tahoma" w:hAnsi="Tahoma" w:cs="Tahoma"/>
                <w:color w:val="1F497D"/>
                <w:sz w:val="18"/>
                <w:szCs w:val="18"/>
                <w:lang w:eastAsia="en-US"/>
              </w:rPr>
              <w:t>Fallas en funcionamiento normal.</w:t>
            </w:r>
          </w:p>
          <w:p w14:paraId="72D4E59A" w14:textId="77777777" w:rsidR="00481E2A" w:rsidRPr="00481E2A" w:rsidRDefault="00481E2A" w:rsidP="00481E2A">
            <w:pPr>
              <w:jc w:val="both"/>
              <w:rPr>
                <w:rFonts w:ascii="Tahoma" w:hAnsi="Tahoma" w:cs="Tahoma"/>
                <w:bCs/>
                <w:color w:val="1F497E"/>
                <w:sz w:val="18"/>
                <w:szCs w:val="18"/>
              </w:rPr>
            </w:pPr>
            <w:r w:rsidRPr="00481E2A">
              <w:rPr>
                <w:rFonts w:ascii="Tahoma" w:hAnsi="Tahoma" w:cs="Tahoma"/>
                <w:bCs/>
                <w:color w:val="1F497D"/>
                <w:lang w:val="es-BO" w:eastAsia="es-BO"/>
              </w:rPr>
              <w:t xml:space="preserve">En </w:t>
            </w:r>
            <w:r w:rsidRPr="00481E2A">
              <w:rPr>
                <w:rFonts w:ascii="Tahoma" w:hAnsi="Tahoma" w:cs="Tahoma"/>
                <w:bCs/>
                <w:color w:val="1F497D"/>
                <w:lang w:eastAsia="es-BO"/>
              </w:rPr>
              <w:t>caso de fallas (durante el periodo de garantía) su reposición no significara costo alguno para ENTEL S.A. Esta reposición debe realizarse con equipamiento nuevo.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6C79333D" w14:textId="77777777" w:rsidR="00481E2A" w:rsidRPr="00481E2A" w:rsidRDefault="00481E2A" w:rsidP="00481E2A">
            <w:pPr>
              <w:jc w:val="center"/>
              <w:rPr>
                <w:rFonts w:ascii="Times New Roman" w:hAnsi="Times New Roman"/>
                <w:sz w:val="20"/>
                <w:szCs w:val="20"/>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0AF9364"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AB609EA"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23D9BB1B"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00570E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BC886F5" w14:textId="77777777" w:rsidR="00481E2A" w:rsidRPr="00481E2A" w:rsidRDefault="00481E2A" w:rsidP="00481E2A">
            <w:pPr>
              <w:jc w:val="both"/>
              <w:rPr>
                <w:rFonts w:ascii="Tahoma" w:hAnsi="Tahoma" w:cs="Tahoma"/>
                <w:b/>
                <w:bCs/>
                <w:color w:val="1F497E"/>
                <w:sz w:val="18"/>
                <w:szCs w:val="18"/>
                <w:lang w:eastAsia="en-US"/>
              </w:rPr>
            </w:pPr>
            <w:r w:rsidRPr="00481E2A">
              <w:rPr>
                <w:rFonts w:ascii="Tahoma" w:hAnsi="Tahoma" w:cs="Tahoma"/>
                <w:b/>
                <w:bCs/>
                <w:color w:val="1F497E"/>
                <w:sz w:val="18"/>
                <w:szCs w:val="18"/>
                <w:lang w:eastAsia="en-US"/>
              </w:rPr>
              <w:t>SOPORTE.</w:t>
            </w:r>
          </w:p>
          <w:p w14:paraId="06EE64B0"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Durante y 24 horas después de los trabajos de upgrade de memoria se debe contar con soporte del proveedor en sitio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29962C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16EE732"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6A85BE2" w14:textId="77777777" w:rsidR="00481E2A" w:rsidRPr="00481E2A" w:rsidRDefault="00481E2A" w:rsidP="00481E2A">
            <w:pPr>
              <w:jc w:val="center"/>
              <w:rPr>
                <w:rFonts w:ascii="Tahoma" w:eastAsia="Calibri" w:hAnsi="Tahoma" w:cs="Tahoma"/>
                <w:color w:val="004990"/>
                <w:sz w:val="18"/>
                <w:szCs w:val="18"/>
              </w:rPr>
            </w:pPr>
          </w:p>
        </w:tc>
      </w:tr>
    </w:tbl>
    <w:p w14:paraId="72EBB1A7"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570B525F"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6863E658"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5B88A405" w14:textId="77777777" w:rsidR="00481E2A" w:rsidRPr="00481E2A" w:rsidRDefault="00481E2A" w:rsidP="009D6F0D">
      <w:pPr>
        <w:numPr>
          <w:ilvl w:val="2"/>
          <w:numId w:val="43"/>
        </w:numPr>
        <w:rPr>
          <w:rFonts w:ascii="Tahoma" w:hAnsi="Tahoma" w:cs="Tahoma"/>
          <w:b/>
          <w:bCs/>
          <w:color w:val="004990"/>
          <w:sz w:val="22"/>
          <w:szCs w:val="22"/>
          <w:lang w:val="es-BO" w:eastAsia="en-US"/>
        </w:rPr>
      </w:pPr>
      <w:r w:rsidRPr="00481E2A">
        <w:rPr>
          <w:rFonts w:ascii="Tahoma" w:hAnsi="Tahoma" w:cs="Tahoma"/>
          <w:b/>
          <w:bCs/>
          <w:color w:val="365F91"/>
          <w:sz w:val="22"/>
          <w:szCs w:val="22"/>
          <w:lang w:val="es-BO" w:eastAsia="en-US"/>
        </w:rPr>
        <w:t>DOCUMENTACIÓN.</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43A5FBB2"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4093CC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116DFD9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5C789CDA"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1B5A8D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lastRenderedPageBreak/>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11B1D6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84364A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71CD9078"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A2636A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70B8E3E"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15CB7BE"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D01B7FB"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5FC0EB8"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0DD00CF6"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62C2D7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7D87750" w14:textId="77777777" w:rsidR="00481E2A" w:rsidRPr="00481E2A" w:rsidRDefault="00481E2A" w:rsidP="00481E2A">
            <w:pPr>
              <w:rPr>
                <w:rFonts w:ascii="Tahoma" w:hAnsi="Tahoma" w:cs="Tahoma"/>
                <w:b/>
                <w:bCs/>
                <w:color w:val="1F497E"/>
                <w:sz w:val="18"/>
                <w:szCs w:val="18"/>
                <w:lang w:eastAsia="es-BO"/>
              </w:rPr>
            </w:pPr>
            <w:r w:rsidRPr="00481E2A">
              <w:rPr>
                <w:rFonts w:ascii="Tahoma" w:hAnsi="Tahoma" w:cs="Tahoma"/>
                <w:b/>
                <w:bCs/>
                <w:color w:val="1F497E"/>
                <w:sz w:val="18"/>
                <w:szCs w:val="18"/>
                <w:lang w:eastAsia="es-BO"/>
              </w:rPr>
              <w:t>DOCUMENTACIÓN.</w:t>
            </w:r>
          </w:p>
          <w:p w14:paraId="6665E624"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El oferente adjudicado a la conclusión  del proyecto y previa firma del certificado de aceptación provisional  debe entregar en idioma español, en formato  impreso y electrónico, la siguiente documentación:</w:t>
            </w:r>
          </w:p>
          <w:p w14:paraId="6E3AE81D"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 xml:space="preserve">Nota de entrega </w:t>
            </w:r>
          </w:p>
          <w:p w14:paraId="64E79619"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Propuesta técnica presentada a Entel.</w:t>
            </w:r>
          </w:p>
          <w:p w14:paraId="237616C6"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Plan de trabajo,  alcances y cronograma Documentos de instalación, configuración de la solución propuesta.</w:t>
            </w:r>
          </w:p>
          <w:p w14:paraId="04546DAB"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Documento de cierre del proyecto</w:t>
            </w:r>
          </w:p>
          <w:p w14:paraId="35FFF464"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Certificado de garantía y soporte que indique la vigencia del mismo.</w:t>
            </w:r>
          </w:p>
          <w:p w14:paraId="374F6DCE"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 xml:space="preserve">Documento ATP debidamente ejecutado y firmado por los responsables de ENTEL S.A. y el oferente adjudicado. </w:t>
            </w:r>
          </w:p>
          <w:p w14:paraId="7D344AA1" w14:textId="77777777" w:rsidR="00481E2A" w:rsidRPr="00481E2A" w:rsidRDefault="00481E2A" w:rsidP="009D6F0D">
            <w:pPr>
              <w:numPr>
                <w:ilvl w:val="0"/>
                <w:numId w:val="42"/>
              </w:numPr>
              <w:rPr>
                <w:rFonts w:ascii="Tahoma" w:hAnsi="Tahoma" w:cs="Tahoma"/>
                <w:bCs/>
                <w:color w:val="1F497D"/>
                <w:lang w:val="es-BO" w:eastAsia="es-BO"/>
              </w:rPr>
            </w:pPr>
            <w:r w:rsidRPr="00481E2A">
              <w:rPr>
                <w:rFonts w:ascii="Tahoma" w:hAnsi="Tahoma" w:cs="Tahoma"/>
                <w:bCs/>
                <w:color w:val="1F497D"/>
                <w:lang w:val="es-BO" w:eastAsia="es-BO"/>
              </w:rPr>
              <w:t>Statement of Work (SOW) concluido y firmado entre partes.</w:t>
            </w:r>
          </w:p>
          <w:p w14:paraId="5A1FF7AD" w14:textId="77777777" w:rsidR="00481E2A" w:rsidRPr="00481E2A" w:rsidRDefault="00481E2A" w:rsidP="009D6F0D">
            <w:pPr>
              <w:numPr>
                <w:ilvl w:val="0"/>
                <w:numId w:val="42"/>
              </w:numPr>
              <w:rPr>
                <w:rFonts w:ascii="Tahoma" w:hAnsi="Tahoma" w:cs="Tahoma"/>
                <w:bCs/>
                <w:color w:val="1F497D"/>
                <w:sz w:val="20"/>
                <w:szCs w:val="20"/>
                <w:lang w:val="es-BO" w:eastAsia="es-BO"/>
              </w:rPr>
            </w:pPr>
            <w:r w:rsidRPr="00481E2A">
              <w:rPr>
                <w:rFonts w:ascii="Tahoma" w:hAnsi="Tahoma" w:cs="Tahoma"/>
                <w:bCs/>
                <w:color w:val="1F497D"/>
                <w:lang w:val="es-BO" w:eastAsia="es-BO"/>
              </w:rPr>
              <w:t>La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76D84F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F9388EB"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9F88340" w14:textId="77777777" w:rsidR="00481E2A" w:rsidRPr="00481E2A" w:rsidRDefault="00481E2A" w:rsidP="00481E2A">
            <w:pPr>
              <w:jc w:val="center"/>
              <w:rPr>
                <w:rFonts w:ascii="Tahoma" w:eastAsia="Calibri" w:hAnsi="Tahoma" w:cs="Tahoma"/>
                <w:color w:val="004990"/>
                <w:sz w:val="18"/>
                <w:szCs w:val="18"/>
              </w:rPr>
            </w:pPr>
          </w:p>
        </w:tc>
      </w:tr>
    </w:tbl>
    <w:p w14:paraId="018E03A0" w14:textId="77777777" w:rsidR="00481E2A" w:rsidRPr="00481E2A" w:rsidRDefault="00481E2A" w:rsidP="00481E2A">
      <w:pPr>
        <w:rPr>
          <w:color w:val="004990"/>
          <w:sz w:val="20"/>
          <w:szCs w:val="20"/>
          <w:lang w:val="es-BO"/>
        </w:rPr>
      </w:pPr>
    </w:p>
    <w:p w14:paraId="402DC4D3" w14:textId="77777777" w:rsidR="00481E2A" w:rsidRPr="00481E2A" w:rsidRDefault="00481E2A" w:rsidP="009D6F0D">
      <w:pPr>
        <w:numPr>
          <w:ilvl w:val="2"/>
          <w:numId w:val="43"/>
        </w:numPr>
        <w:spacing w:before="120"/>
        <w:rPr>
          <w:rFonts w:ascii="Tahoma" w:hAnsi="Tahoma" w:cs="Tahoma"/>
          <w:b/>
          <w:bCs/>
          <w:color w:val="004990"/>
          <w:sz w:val="22"/>
          <w:szCs w:val="22"/>
          <w:lang w:val="es-BO" w:eastAsia="en-US"/>
        </w:rPr>
      </w:pPr>
      <w:r w:rsidRPr="00481E2A">
        <w:rPr>
          <w:rFonts w:ascii="Tahoma" w:hAnsi="Tahoma" w:cs="Tahoma"/>
          <w:b/>
          <w:bCs/>
          <w:color w:val="1F497D"/>
          <w:sz w:val="22"/>
          <w:szCs w:val="22"/>
          <w:lang w:val="es-BO" w:eastAsia="en-US"/>
        </w:rPr>
        <w:t xml:space="preserve">TIEMPO DE PROVISIÓN , INSTALACIÓN Y CRONOGRAMA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27351F6E"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6E4B93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FA2E4E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5AA9D791"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C0395C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096C75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369533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4EE855C8"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0BFC22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788EC6D"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AE2CE49"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A10CBAA"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162306C"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0B07D230"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22FBC7D"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C5ED14A"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TIEMPO DE ENTREGA</w:t>
            </w:r>
          </w:p>
          <w:p w14:paraId="1C8FE179" w14:textId="77777777" w:rsidR="00481E2A" w:rsidRPr="00481E2A" w:rsidRDefault="00481E2A" w:rsidP="00481E2A">
            <w:pPr>
              <w:jc w:val="both"/>
              <w:rPr>
                <w:rFonts w:ascii="Tahoma" w:hAnsi="Tahoma" w:cs="Tahoma"/>
                <w:color w:val="1F497D"/>
                <w:sz w:val="18"/>
                <w:szCs w:val="18"/>
              </w:rPr>
            </w:pPr>
            <w:r w:rsidRPr="00481E2A">
              <w:rPr>
                <w:rFonts w:ascii="Tahoma" w:hAnsi="Tahoma" w:cs="Tahoma"/>
                <w:bCs/>
                <w:color w:val="1F497D"/>
                <w:lang w:val="es-BO" w:eastAsia="es-BO"/>
              </w:rPr>
              <w:t>Sesenta días (60) calendario</w:t>
            </w:r>
            <w:r w:rsidR="00945F94">
              <w:rPr>
                <w:rFonts w:ascii="Tahoma" w:hAnsi="Tahoma" w:cs="Tahoma"/>
                <w:bCs/>
                <w:color w:val="1F497D"/>
                <w:lang w:val="es-BO" w:eastAsia="es-BO"/>
              </w:rPr>
              <w:t xml:space="preserve"> </w:t>
            </w:r>
            <w:r w:rsidR="00CA4F57" w:rsidRPr="00CA4F57">
              <w:rPr>
                <w:rFonts w:ascii="Tahoma" w:hAnsi="Tahoma" w:cs="Tahoma"/>
                <w:bCs/>
                <w:color w:val="1F497D"/>
                <w:lang w:val="es-BO" w:eastAsia="es-BO"/>
              </w:rPr>
              <w:t>contabilizado</w:t>
            </w:r>
            <w:r w:rsidR="00CA4F57">
              <w:rPr>
                <w:rFonts w:ascii="Tahoma" w:hAnsi="Tahoma" w:cs="Tahoma"/>
                <w:bCs/>
                <w:color w:val="1F497D"/>
                <w:lang w:val="es-BO" w:eastAsia="es-BO"/>
              </w:rPr>
              <w:t>s</w:t>
            </w:r>
            <w:r w:rsidR="00CA4F57" w:rsidRPr="00CA4F57">
              <w:rPr>
                <w:rFonts w:ascii="Tahoma" w:hAnsi="Tahoma" w:cs="Tahoma"/>
                <w:bCs/>
                <w:color w:val="1F497D"/>
                <w:lang w:val="es-BO" w:eastAsia="es-BO"/>
              </w:rPr>
              <w:t xml:space="preserve"> a partir de la suscripción del contrato.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6C98D69"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D42E6AA"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A97C25A"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BDCB539"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6172699"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14:paraId="0130870A"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INSTALACIÓN</w:t>
            </w:r>
          </w:p>
          <w:p w14:paraId="3DB93ABD" w14:textId="77777777" w:rsidR="00481E2A" w:rsidRPr="00481E2A" w:rsidRDefault="00481E2A" w:rsidP="00481E2A">
            <w:pPr>
              <w:jc w:val="both"/>
              <w:rPr>
                <w:rFonts w:ascii="Tahoma" w:hAnsi="Tahoma" w:cs="Tahoma"/>
                <w:color w:val="1F497D"/>
                <w:sz w:val="18"/>
                <w:szCs w:val="18"/>
              </w:rPr>
            </w:pPr>
            <w:r w:rsidRPr="00481E2A">
              <w:rPr>
                <w:rFonts w:ascii="Tahoma" w:hAnsi="Tahoma" w:cs="Tahoma"/>
                <w:bCs/>
                <w:color w:val="1F497D"/>
                <w:lang w:val="es-BO" w:eastAsia="es-BO"/>
              </w:rPr>
              <w:t>El tiempo para la instalación, es de veinte (20) días calendario a partir de la provisión de equipos.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60F2FAB"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FA46B3F"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B3053D"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1CBC28F9"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D21312A" w14:textId="77777777" w:rsidR="00481E2A" w:rsidRPr="00481E2A" w:rsidRDefault="00481E2A" w:rsidP="00481E2A">
            <w:pPr>
              <w:jc w:val="center"/>
              <w:rPr>
                <w:rFonts w:ascii="Tahoma" w:hAnsi="Tahoma" w:cs="Tahoma"/>
                <w:bCs/>
                <w:color w:val="1F497D"/>
                <w:sz w:val="18"/>
                <w:szCs w:val="18"/>
                <w:lang w:eastAsia="es-BO"/>
              </w:rPr>
            </w:pPr>
            <w:r w:rsidRPr="00481E2A">
              <w:rPr>
                <w:rFonts w:ascii="Tahoma" w:hAnsi="Tahoma" w:cs="Tahoma"/>
                <w:bCs/>
                <w:color w:val="1F497D"/>
                <w:sz w:val="18"/>
                <w:szCs w:val="18"/>
                <w:lang w:eastAsia="es-BO"/>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14:paraId="1D67C97D" w14:textId="77777777" w:rsidR="00481E2A" w:rsidRPr="00481E2A" w:rsidRDefault="00481E2A" w:rsidP="00481E2A">
            <w:pPr>
              <w:jc w:val="both"/>
              <w:rPr>
                <w:rFonts w:ascii="Tahoma" w:hAnsi="Tahoma" w:cs="Tahoma"/>
                <w:b/>
                <w:bCs/>
                <w:color w:val="1F497D"/>
                <w:sz w:val="18"/>
                <w:szCs w:val="18"/>
                <w:lang w:eastAsia="es-BO"/>
              </w:rPr>
            </w:pPr>
            <w:r w:rsidRPr="00481E2A">
              <w:rPr>
                <w:rFonts w:ascii="Tahoma" w:hAnsi="Tahoma" w:cs="Tahoma"/>
                <w:b/>
                <w:bCs/>
                <w:color w:val="1F497D"/>
                <w:sz w:val="18"/>
                <w:szCs w:val="18"/>
                <w:lang w:eastAsia="es-BO"/>
              </w:rPr>
              <w:t>CRONOGRAMA.</w:t>
            </w:r>
          </w:p>
          <w:p w14:paraId="31A980DA"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 xml:space="preserve">En su propuesta el oferente debe presentar un cronograma en formato MS Project de actividades de acuerdo a los tiempos de provisión,  instalación y servicios ofertados, que incluya descripción detallada de las acciones y tiempos de duración. </w:t>
            </w:r>
          </w:p>
          <w:p w14:paraId="4EC0E6C3" w14:textId="77777777" w:rsidR="00481E2A" w:rsidRPr="00481E2A" w:rsidRDefault="00481E2A" w:rsidP="00481E2A">
            <w:pPr>
              <w:jc w:val="both"/>
              <w:rPr>
                <w:rFonts w:ascii="Tahoma" w:hAnsi="Tahoma" w:cs="Tahoma"/>
                <w:color w:val="1F497D"/>
                <w:sz w:val="18"/>
                <w:szCs w:val="18"/>
              </w:rPr>
            </w:pPr>
            <w:r w:rsidRPr="00481E2A">
              <w:rPr>
                <w:rFonts w:ascii="Tahoma" w:hAnsi="Tahoma" w:cs="Tahoma"/>
                <w:bCs/>
                <w:color w:val="1F497D"/>
                <w:lang w:val="es-BO" w:eastAsia="es-BO"/>
              </w:rPr>
              <w:t>ENTEL S.A. se reserva el derecho de priorizar las actividades que a su criterio sean de mayor conveniencia para sus intereses y realizar modificaciones al cronograma presentado.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5961B030" w14:textId="77777777" w:rsidR="00481E2A" w:rsidRPr="00481E2A" w:rsidRDefault="00481E2A" w:rsidP="00481E2A">
            <w:pPr>
              <w:jc w:val="center"/>
              <w:rPr>
                <w:rFonts w:ascii="Times New Roman" w:hAnsi="Times New Roman"/>
                <w:sz w:val="20"/>
                <w:szCs w:val="20"/>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3B10A1E"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DDCADD" w14:textId="77777777" w:rsidR="00481E2A" w:rsidRPr="00481E2A" w:rsidRDefault="00481E2A" w:rsidP="00481E2A">
            <w:pPr>
              <w:jc w:val="center"/>
              <w:rPr>
                <w:rFonts w:ascii="Tahoma" w:eastAsia="Calibri" w:hAnsi="Tahoma" w:cs="Tahoma"/>
                <w:color w:val="004990"/>
                <w:sz w:val="18"/>
                <w:szCs w:val="18"/>
              </w:rPr>
            </w:pPr>
          </w:p>
        </w:tc>
      </w:tr>
    </w:tbl>
    <w:p w14:paraId="797CA422"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3DB197B9" w14:textId="77777777" w:rsidR="00481E2A" w:rsidRPr="00481E2A" w:rsidRDefault="00481E2A" w:rsidP="009D6F0D">
      <w:pPr>
        <w:numPr>
          <w:ilvl w:val="2"/>
          <w:numId w:val="43"/>
        </w:numPr>
        <w:rPr>
          <w:rFonts w:ascii="Tahoma" w:hAnsi="Tahoma" w:cs="Tahoma"/>
          <w:b/>
          <w:bCs/>
          <w:color w:val="004990"/>
          <w:sz w:val="22"/>
          <w:szCs w:val="22"/>
          <w:lang w:val="es-BO" w:eastAsia="en-US"/>
        </w:rPr>
      </w:pPr>
      <w:r w:rsidRPr="00481E2A">
        <w:rPr>
          <w:rFonts w:ascii="Tahoma" w:hAnsi="Tahoma" w:cs="Tahoma"/>
          <w:b/>
          <w:bCs/>
          <w:color w:val="1F497E"/>
          <w:sz w:val="22"/>
          <w:szCs w:val="22"/>
          <w:lang w:val="es-BO" w:eastAsia="en-US"/>
        </w:rPr>
        <w:t>EXPERIENCIA DEL OFERENTE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13E5DBE6"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1167949"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637C0A2"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3AD4FE75"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431C03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3A92BD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C03DA2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2885E2F7"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832A4C0"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9E70FD9"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057D737"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4E83B97"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7C42C4D4"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79D2A917"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360F19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920780F"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 xml:space="preserve">Se debe garantizar la calidad de los servicios solicitados por lo que la implementaion y configuración  debe hacerse con personal certificado en la solución ofertada.. </w:t>
            </w:r>
          </w:p>
          <w:p w14:paraId="5DAAA141"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Ademas el oferente deberá contar con al menos 2 ingenieros titulados y certificación en el producto (adjuntar Curriculum Vitae documentado y certificaciones).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5F9113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F16DD5F"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B3776BA"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065BD490"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1ADCA4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33691AA"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 xml:space="preserve">El oferente debe contar con autorización para comercializar del equipo ofertado, presentar certificado de autorización de distribución en Bolivia emitido por el fabricante  autorizando </w:t>
            </w:r>
            <w:r w:rsidRPr="00481E2A">
              <w:rPr>
                <w:rFonts w:ascii="Tahoma" w:hAnsi="Tahoma" w:cs="Tahoma"/>
                <w:bCs/>
                <w:color w:val="1F497D"/>
                <w:lang w:val="es-BO" w:eastAsia="es-BO"/>
              </w:rPr>
              <w:lastRenderedPageBreak/>
              <w:t>al oferente la venta y distribución del producto.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F7EE83E"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2A08949"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3BF8B9D"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26D48DCD"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BF6599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lastRenderedPageBreak/>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4D73E43"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El oferente deberá presentar tres (3) documentos como mínimo que acrediten la experiencia de la empresa, sea éstos: Certificados de Conformidad o Certificados de Control de Calidad o Pedidos de Compra. No se tomaran en cuenta listados de provisiones.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07C4C5B"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B8A2BDB"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EC14083" w14:textId="77777777" w:rsidR="00481E2A" w:rsidRPr="00481E2A" w:rsidRDefault="00481E2A" w:rsidP="00481E2A">
            <w:pPr>
              <w:jc w:val="center"/>
              <w:rPr>
                <w:rFonts w:ascii="Tahoma" w:eastAsia="Calibri" w:hAnsi="Tahoma" w:cs="Tahoma"/>
                <w:color w:val="004990"/>
                <w:sz w:val="18"/>
                <w:szCs w:val="18"/>
              </w:rPr>
            </w:pPr>
          </w:p>
        </w:tc>
      </w:tr>
    </w:tbl>
    <w:p w14:paraId="4350AB64"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08CC04D5"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15E20944" w14:textId="77777777" w:rsidR="00481E2A" w:rsidRDefault="00481E2A" w:rsidP="00481E2A">
      <w:pPr>
        <w:jc w:val="both"/>
        <w:rPr>
          <w:rFonts w:ascii="Tahoma" w:hAnsi="Tahoma" w:cs="Tahoma"/>
          <w:color w:val="004990"/>
          <w:sz w:val="20"/>
          <w:szCs w:val="20"/>
          <w:lang w:val="es-ES_tradnl" w:eastAsia="en-US" w:bidi="en-US"/>
        </w:rPr>
      </w:pPr>
    </w:p>
    <w:p w14:paraId="1B8A3DC9" w14:textId="77777777" w:rsidR="00727F48" w:rsidRDefault="00727F48" w:rsidP="00481E2A">
      <w:pPr>
        <w:jc w:val="both"/>
        <w:rPr>
          <w:rFonts w:ascii="Tahoma" w:hAnsi="Tahoma" w:cs="Tahoma"/>
          <w:color w:val="004990"/>
          <w:sz w:val="20"/>
          <w:szCs w:val="20"/>
          <w:lang w:val="es-ES_tradnl" w:eastAsia="en-US" w:bidi="en-US"/>
        </w:rPr>
      </w:pPr>
    </w:p>
    <w:p w14:paraId="217117D2" w14:textId="77777777" w:rsidR="00727F48" w:rsidRDefault="00727F48" w:rsidP="00481E2A">
      <w:pPr>
        <w:jc w:val="both"/>
        <w:rPr>
          <w:rFonts w:ascii="Tahoma" w:hAnsi="Tahoma" w:cs="Tahoma"/>
          <w:color w:val="004990"/>
          <w:sz w:val="20"/>
          <w:szCs w:val="20"/>
          <w:lang w:val="es-ES_tradnl" w:eastAsia="en-US" w:bidi="en-US"/>
        </w:rPr>
      </w:pPr>
    </w:p>
    <w:p w14:paraId="0AAB97ED" w14:textId="77777777" w:rsidR="00CA4F57" w:rsidRDefault="00CA4F57" w:rsidP="00481E2A">
      <w:pPr>
        <w:jc w:val="both"/>
        <w:rPr>
          <w:rFonts w:ascii="Tahoma" w:hAnsi="Tahoma" w:cs="Tahoma"/>
          <w:color w:val="004990"/>
          <w:sz w:val="20"/>
          <w:szCs w:val="20"/>
          <w:lang w:val="es-ES_tradnl" w:eastAsia="en-US" w:bidi="en-US"/>
        </w:rPr>
      </w:pPr>
    </w:p>
    <w:p w14:paraId="73F02142" w14:textId="77777777" w:rsidR="00CA4F57" w:rsidRPr="00481E2A" w:rsidRDefault="00CA4F57" w:rsidP="00481E2A">
      <w:pPr>
        <w:jc w:val="both"/>
        <w:rPr>
          <w:rFonts w:ascii="Tahoma" w:hAnsi="Tahoma" w:cs="Tahoma"/>
          <w:color w:val="004990"/>
          <w:sz w:val="20"/>
          <w:szCs w:val="20"/>
          <w:lang w:val="es-ES_tradnl" w:eastAsia="en-US" w:bidi="en-US"/>
        </w:rPr>
      </w:pPr>
    </w:p>
    <w:p w14:paraId="5E38C9BA" w14:textId="77777777" w:rsidR="00481E2A" w:rsidRPr="00481E2A" w:rsidRDefault="00481E2A" w:rsidP="009D6F0D">
      <w:pPr>
        <w:numPr>
          <w:ilvl w:val="2"/>
          <w:numId w:val="45"/>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 xml:space="preserve">CARACTERÍSTICAS TECNICAS GENERALES </w:t>
      </w:r>
      <w:r w:rsidR="004535E2">
        <w:rPr>
          <w:rFonts w:ascii="Tahoma" w:hAnsi="Tahoma" w:cs="Tahoma"/>
          <w:b/>
          <w:bCs/>
          <w:color w:val="004990"/>
          <w:sz w:val="22"/>
          <w:szCs w:val="22"/>
          <w:lang w:val="es-BO" w:eastAsia="en-US"/>
        </w:rPr>
        <w:t>(ITEM 2)</w:t>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481E2A" w:rsidRPr="00481E2A" w14:paraId="325E55D1" w14:textId="77777777" w:rsidTr="00481E2A">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39FBC0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1FC97F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4716EB8F" w14:textId="77777777" w:rsidTr="00481E2A">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80EF529"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CARACTERÍSTICAS GENERALES ITEM 2</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0E0159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4FA9FB3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11063693" w14:textId="77777777" w:rsidTr="00481E2A">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557957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C0E62EE" w14:textId="77777777" w:rsidR="00481E2A" w:rsidRPr="00481E2A" w:rsidRDefault="00481E2A" w:rsidP="00481E2A">
            <w:pPr>
              <w:jc w:val="center"/>
              <w:rPr>
                <w:rFonts w:ascii="Tahoma" w:eastAsia="Calibri" w:hAnsi="Tahoma" w:cs="Tahoma"/>
                <w:b/>
                <w:color w:val="FFFFFF"/>
                <w:sz w:val="18"/>
                <w:szCs w:val="18"/>
              </w:rPr>
            </w:pPr>
            <w:r w:rsidRPr="00481E2A">
              <w:rPr>
                <w:rFonts w:ascii="Tahoma" w:eastAsia="Calibri" w:hAnsi="Tahoma" w:cs="Tahoma"/>
                <w:b/>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EF616BB" w14:textId="77777777" w:rsidR="00481E2A" w:rsidRPr="00481E2A" w:rsidRDefault="00481E2A" w:rsidP="00481E2A">
            <w:pPr>
              <w:jc w:val="center"/>
              <w:rPr>
                <w:rFonts w:ascii="Tahoma" w:eastAsia="Calibri" w:hAnsi="Tahoma" w:cs="Tahoma"/>
                <w:b/>
                <w:bCs/>
                <w:color w:val="FFFFFF"/>
                <w:sz w:val="12"/>
                <w:szCs w:val="12"/>
              </w:rPr>
            </w:pPr>
            <w:r w:rsidRPr="00481E2A">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1D2EEB4" w14:textId="77777777" w:rsidR="00481E2A" w:rsidRPr="00481E2A" w:rsidRDefault="00481E2A" w:rsidP="00481E2A">
            <w:pPr>
              <w:jc w:val="center"/>
              <w:rPr>
                <w:rFonts w:ascii="Tahoma" w:eastAsia="Calibri" w:hAnsi="Tahoma" w:cs="Tahoma"/>
                <w:b/>
                <w:bCs/>
                <w:color w:val="FFFFFF"/>
                <w:sz w:val="12"/>
                <w:szCs w:val="12"/>
                <w:lang w:val="en-GB"/>
              </w:rPr>
            </w:pPr>
            <w:r w:rsidRPr="00481E2A">
              <w:rPr>
                <w:rFonts w:ascii="Tahoma" w:hAnsi="Tahoma" w:cs="Tahoma"/>
                <w:b/>
                <w:bCs/>
                <w:color w:val="FFFFFF"/>
                <w:sz w:val="12"/>
                <w:szCs w:val="12"/>
                <w:lang w:val="en-GB"/>
              </w:rPr>
              <w:t>Cumple / No cumple</w:t>
            </w:r>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41C6973" w14:textId="77777777" w:rsidR="00481E2A" w:rsidRPr="00481E2A" w:rsidRDefault="00481E2A" w:rsidP="00481E2A">
            <w:pPr>
              <w:jc w:val="center"/>
              <w:rPr>
                <w:rFonts w:ascii="Tahoma" w:eastAsia="Calibri" w:hAnsi="Tahoma" w:cs="Tahoma"/>
                <w:b/>
                <w:bCs/>
                <w:color w:val="FFFFFF"/>
                <w:sz w:val="12"/>
                <w:szCs w:val="12"/>
              </w:rPr>
            </w:pPr>
            <w:r w:rsidRPr="00481E2A">
              <w:rPr>
                <w:rFonts w:ascii="Tahoma" w:hAnsi="Tahoma" w:cs="Tahoma"/>
                <w:b/>
                <w:bCs/>
                <w:color w:val="FFFFFF"/>
                <w:sz w:val="12"/>
                <w:szCs w:val="12"/>
                <w:lang w:val="en-GB"/>
              </w:rPr>
              <w:t>DOCUMENTO, PÁGINA, REFERENCIA</w:t>
            </w:r>
          </w:p>
        </w:tc>
      </w:tr>
      <w:tr w:rsidR="00481E2A" w:rsidRPr="00481E2A" w14:paraId="4AC49956" w14:textId="77777777" w:rsidTr="00481E2A">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668580E"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C06E2D5"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val="es-BO" w:eastAsia="en-US"/>
              </w:rPr>
              <w:t>El ofertente debe ofertar una ampliacion para infraestructura nube interna X86</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F38E5BD" w14:textId="77777777" w:rsidR="00481E2A" w:rsidRPr="00481E2A" w:rsidRDefault="00481E2A" w:rsidP="00481E2A">
            <w:pPr>
              <w:jc w:val="center"/>
              <w:rPr>
                <w:rFonts w:ascii="Tahoma" w:hAnsi="Tahoma" w:cs="Tahoma"/>
                <w:color w:val="1F497D"/>
                <w:sz w:val="18"/>
                <w:szCs w:val="18"/>
                <w:lang w:eastAsia="es-BO"/>
              </w:rPr>
            </w:pPr>
            <w:r w:rsidRPr="00481E2A">
              <w:rPr>
                <w:rFonts w:ascii="Tahoma" w:hAnsi="Tahoma" w:cs="Tahoma"/>
                <w:color w:val="1F497D"/>
                <w:sz w:val="18"/>
                <w:szCs w:val="18"/>
                <w:lang w:eastAsia="es-BO"/>
              </w:rPr>
              <w:fldChar w:fldCharType="begin">
                <w:ffData>
                  <w:name w:val="Casilla1"/>
                  <w:enabled/>
                  <w:calcOnExit w:val="0"/>
                  <w:checkBox>
                    <w:sizeAuto/>
                    <w:default w:val="1"/>
                  </w:checkBox>
                </w:ffData>
              </w:fldChar>
            </w:r>
            <w:r w:rsidRPr="00481E2A">
              <w:rPr>
                <w:rFonts w:ascii="Tahoma" w:hAnsi="Tahoma" w:cs="Tahoma"/>
                <w:color w:val="1F497D"/>
                <w:sz w:val="18"/>
                <w:szCs w:val="18"/>
                <w:lang w:eastAsia="es-BO"/>
              </w:rPr>
              <w:instrText xml:space="preserve"> FORMCHECKBOX </w:instrText>
            </w:r>
            <w:r w:rsidR="006C4F93">
              <w:rPr>
                <w:rFonts w:ascii="Tahoma" w:hAnsi="Tahoma" w:cs="Tahoma"/>
                <w:color w:val="1F497D"/>
                <w:sz w:val="18"/>
                <w:szCs w:val="18"/>
                <w:lang w:eastAsia="es-BO"/>
              </w:rPr>
            </w:r>
            <w:r w:rsidR="006C4F93">
              <w:rPr>
                <w:rFonts w:ascii="Tahoma" w:hAnsi="Tahoma" w:cs="Tahoma"/>
                <w:color w:val="1F497D"/>
                <w:sz w:val="18"/>
                <w:szCs w:val="18"/>
                <w:lang w:eastAsia="es-BO"/>
              </w:rPr>
              <w:fldChar w:fldCharType="separate"/>
            </w:r>
            <w:r w:rsidRPr="00481E2A">
              <w:rPr>
                <w:rFonts w:ascii="Tahoma" w:hAnsi="Tahoma" w:cs="Tahoma"/>
                <w:color w:val="1F497D"/>
                <w:sz w:val="18"/>
                <w:szCs w:val="18"/>
                <w:lang w:eastAsia="es-BO"/>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4D24DC4" w14:textId="77777777" w:rsidR="00481E2A" w:rsidRPr="00481E2A" w:rsidRDefault="00481E2A" w:rsidP="00481E2A">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2FE2454" w14:textId="77777777" w:rsidR="00481E2A" w:rsidRPr="00481E2A" w:rsidRDefault="00481E2A" w:rsidP="00481E2A">
            <w:pPr>
              <w:jc w:val="center"/>
              <w:rPr>
                <w:rFonts w:ascii="Tahoma" w:hAnsi="Tahoma" w:cs="Tahoma"/>
                <w:color w:val="004990"/>
                <w:sz w:val="18"/>
                <w:szCs w:val="18"/>
                <w:lang w:val="es-BO"/>
              </w:rPr>
            </w:pPr>
          </w:p>
        </w:tc>
      </w:tr>
      <w:tr w:rsidR="00481E2A" w:rsidRPr="00481E2A" w14:paraId="0DD36096" w14:textId="77777777" w:rsidTr="00481E2A">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33B4484" w14:textId="77777777" w:rsidR="00481E2A" w:rsidRPr="00481E2A" w:rsidRDefault="00481E2A" w:rsidP="00481E2A">
            <w:pPr>
              <w:jc w:val="center"/>
              <w:rPr>
                <w:rFonts w:ascii="Tahoma" w:eastAsia="Calibri" w:hAnsi="Tahoma" w:cs="Tahoma"/>
                <w:color w:val="004990"/>
                <w:sz w:val="18"/>
                <w:szCs w:val="18"/>
              </w:rPr>
            </w:pPr>
            <w:r w:rsidRPr="00481E2A">
              <w:rPr>
                <w:rFonts w:ascii="Tahoma" w:eastAsia="Calibri"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3C078B5"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s-BO"/>
              </w:rPr>
              <w:t>Los requerimientos adicionales que el proveedor necesita de parte de ENTEL para la instalación deben ser debidamente aclarados a Entel en su propuesta.</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9E3A23A" w14:textId="77777777" w:rsidR="00481E2A" w:rsidRPr="00481E2A" w:rsidRDefault="00481E2A" w:rsidP="00481E2A">
            <w:pPr>
              <w:jc w:val="center"/>
              <w:rPr>
                <w:rFonts w:ascii="Tahoma" w:hAnsi="Tahoma" w:cs="Tahoma"/>
                <w:color w:val="1F497D"/>
                <w:sz w:val="18"/>
                <w:szCs w:val="18"/>
                <w:lang w:eastAsia="es-BO"/>
              </w:rPr>
            </w:pPr>
            <w:r w:rsidRPr="00481E2A">
              <w:rPr>
                <w:rFonts w:ascii="Tahoma" w:hAnsi="Tahoma" w:cs="Tahoma"/>
                <w:color w:val="1F497D"/>
                <w:sz w:val="18"/>
                <w:szCs w:val="18"/>
                <w:lang w:eastAsia="es-BO"/>
              </w:rPr>
              <w:fldChar w:fldCharType="begin">
                <w:ffData>
                  <w:name w:val="Casilla1"/>
                  <w:enabled/>
                  <w:calcOnExit w:val="0"/>
                  <w:checkBox>
                    <w:sizeAuto/>
                    <w:default w:val="1"/>
                  </w:checkBox>
                </w:ffData>
              </w:fldChar>
            </w:r>
            <w:r w:rsidRPr="00481E2A">
              <w:rPr>
                <w:rFonts w:ascii="Tahoma" w:hAnsi="Tahoma" w:cs="Tahoma"/>
                <w:color w:val="1F497D"/>
                <w:sz w:val="18"/>
                <w:szCs w:val="18"/>
                <w:lang w:eastAsia="es-BO"/>
              </w:rPr>
              <w:instrText xml:space="preserve"> FORMCHECKBOX </w:instrText>
            </w:r>
            <w:r w:rsidR="006C4F93">
              <w:rPr>
                <w:rFonts w:ascii="Tahoma" w:hAnsi="Tahoma" w:cs="Tahoma"/>
                <w:color w:val="1F497D"/>
                <w:sz w:val="18"/>
                <w:szCs w:val="18"/>
                <w:lang w:eastAsia="es-BO"/>
              </w:rPr>
            </w:r>
            <w:r w:rsidR="006C4F93">
              <w:rPr>
                <w:rFonts w:ascii="Tahoma" w:hAnsi="Tahoma" w:cs="Tahoma"/>
                <w:color w:val="1F497D"/>
                <w:sz w:val="18"/>
                <w:szCs w:val="18"/>
                <w:lang w:eastAsia="es-BO"/>
              </w:rPr>
              <w:fldChar w:fldCharType="separate"/>
            </w:r>
            <w:r w:rsidRPr="00481E2A">
              <w:rPr>
                <w:rFonts w:ascii="Tahoma" w:hAnsi="Tahoma" w:cs="Tahoma"/>
                <w:color w:val="1F497D"/>
                <w:sz w:val="18"/>
                <w:szCs w:val="18"/>
                <w:lang w:eastAsia="es-BO"/>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CD3692E" w14:textId="77777777" w:rsidR="00481E2A" w:rsidRPr="00481E2A" w:rsidRDefault="00481E2A" w:rsidP="00481E2A">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576E8F3"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lang w:val="es-BO"/>
              </w:rPr>
              <w:t> </w:t>
            </w:r>
          </w:p>
        </w:tc>
      </w:tr>
    </w:tbl>
    <w:p w14:paraId="012D17B6" w14:textId="77777777" w:rsidR="00481E2A" w:rsidRPr="00481E2A" w:rsidRDefault="00481E2A" w:rsidP="00481E2A">
      <w:pPr>
        <w:jc w:val="both"/>
        <w:rPr>
          <w:rFonts w:ascii="Tahoma" w:hAnsi="Tahoma" w:cs="Tahoma"/>
          <w:color w:val="004990"/>
          <w:sz w:val="8"/>
          <w:szCs w:val="22"/>
          <w:lang w:val="es-ES_tradnl" w:eastAsia="en-US" w:bidi="en-US"/>
        </w:rPr>
      </w:pPr>
    </w:p>
    <w:p w14:paraId="39F363F4" w14:textId="77777777" w:rsidR="00481E2A" w:rsidRPr="00481E2A" w:rsidRDefault="00481E2A" w:rsidP="00481E2A">
      <w:pPr>
        <w:jc w:val="both"/>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3.2.2  CARACTERÍSTICAS TECNICAS ESPECIFICAS</w:t>
      </w:r>
    </w:p>
    <w:tbl>
      <w:tblPr>
        <w:tblW w:w="9795" w:type="dxa"/>
        <w:tblInd w:w="55" w:type="dxa"/>
        <w:tblLayout w:type="fixed"/>
        <w:tblCellMar>
          <w:left w:w="70" w:type="dxa"/>
          <w:right w:w="70" w:type="dxa"/>
        </w:tblCellMar>
        <w:tblLook w:val="04A0" w:firstRow="1" w:lastRow="0" w:firstColumn="1" w:lastColumn="0" w:noHBand="0" w:noVBand="1"/>
      </w:tblPr>
      <w:tblGrid>
        <w:gridCol w:w="560"/>
        <w:gridCol w:w="1200"/>
        <w:gridCol w:w="3924"/>
        <w:gridCol w:w="1134"/>
        <w:gridCol w:w="993"/>
        <w:gridCol w:w="1984"/>
      </w:tblGrid>
      <w:tr w:rsidR="00481E2A" w:rsidRPr="00481E2A" w14:paraId="2CE746B5" w14:textId="77777777" w:rsidTr="00481E2A">
        <w:trPr>
          <w:trHeight w:val="450"/>
        </w:trPr>
        <w:tc>
          <w:tcPr>
            <w:tcW w:w="1760" w:type="dxa"/>
            <w:gridSpan w:val="2"/>
            <w:tcBorders>
              <w:top w:val="single" w:sz="8" w:space="0" w:color="004990"/>
              <w:left w:val="single" w:sz="8" w:space="0" w:color="004990"/>
              <w:bottom w:val="single" w:sz="8" w:space="0" w:color="FFFFFF"/>
              <w:right w:val="single" w:sz="8" w:space="0" w:color="FFFFFF"/>
            </w:tcBorders>
            <w:shd w:val="clear" w:color="auto" w:fill="004990"/>
            <w:vAlign w:val="center"/>
            <w:hideMark/>
          </w:tcPr>
          <w:p w14:paraId="494E6261"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eastAsia="es-BO"/>
              </w:rPr>
              <w:t> </w:t>
            </w:r>
          </w:p>
        </w:tc>
        <w:tc>
          <w:tcPr>
            <w:tcW w:w="5058" w:type="dxa"/>
            <w:gridSpan w:val="2"/>
            <w:tcBorders>
              <w:top w:val="single" w:sz="8" w:space="0" w:color="004990"/>
              <w:left w:val="nil"/>
              <w:bottom w:val="single" w:sz="8" w:space="0" w:color="FFFFFF"/>
              <w:right w:val="single" w:sz="8" w:space="0" w:color="FFFFFF"/>
            </w:tcBorders>
            <w:shd w:val="clear" w:color="auto" w:fill="004990"/>
            <w:vAlign w:val="center"/>
            <w:hideMark/>
          </w:tcPr>
          <w:p w14:paraId="5F210744"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eastAsia="es-BO"/>
              </w:rPr>
              <w:t>REQUERIMIENTO DE ENTEL S.A.</w:t>
            </w:r>
          </w:p>
        </w:tc>
        <w:tc>
          <w:tcPr>
            <w:tcW w:w="2977" w:type="dxa"/>
            <w:gridSpan w:val="2"/>
            <w:tcBorders>
              <w:top w:val="single" w:sz="8" w:space="0" w:color="004990"/>
              <w:left w:val="nil"/>
              <w:bottom w:val="single" w:sz="8" w:space="0" w:color="FFFFFF"/>
              <w:right w:val="single" w:sz="8" w:space="0" w:color="004990"/>
            </w:tcBorders>
            <w:shd w:val="clear" w:color="auto" w:fill="004990"/>
            <w:vAlign w:val="center"/>
            <w:hideMark/>
          </w:tcPr>
          <w:p w14:paraId="1120A85A"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eastAsia="es-BO"/>
              </w:rPr>
              <w:t>RESPUESTA DEL OFERENTE</w:t>
            </w:r>
          </w:p>
        </w:tc>
      </w:tr>
      <w:tr w:rsidR="00481E2A" w:rsidRPr="00481E2A" w14:paraId="12161435" w14:textId="77777777" w:rsidTr="00481E2A">
        <w:trPr>
          <w:trHeight w:val="256"/>
        </w:trPr>
        <w:tc>
          <w:tcPr>
            <w:tcW w:w="5684" w:type="dxa"/>
            <w:gridSpan w:val="3"/>
            <w:tcBorders>
              <w:top w:val="single" w:sz="8" w:space="0" w:color="FFFFFF"/>
              <w:left w:val="single" w:sz="8" w:space="0" w:color="004990"/>
              <w:bottom w:val="single" w:sz="8" w:space="0" w:color="FFFFFF"/>
              <w:right w:val="nil"/>
            </w:tcBorders>
            <w:shd w:val="clear" w:color="auto" w:fill="004990"/>
            <w:vAlign w:val="center"/>
            <w:hideMark/>
          </w:tcPr>
          <w:p w14:paraId="3F906891"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eastAsia="es-BO"/>
              </w:rPr>
              <w:t>CARACTERÍSTICAS TÉCNICAS ESPECÍFICAS ITEM 2</w:t>
            </w:r>
          </w:p>
        </w:tc>
        <w:tc>
          <w:tcPr>
            <w:tcW w:w="1134" w:type="dxa"/>
            <w:tcBorders>
              <w:top w:val="nil"/>
              <w:left w:val="nil"/>
              <w:bottom w:val="single" w:sz="8" w:space="0" w:color="FFFFFF"/>
              <w:right w:val="single" w:sz="8" w:space="0" w:color="FFFFFF"/>
            </w:tcBorders>
            <w:shd w:val="clear" w:color="auto" w:fill="004990"/>
            <w:vAlign w:val="center"/>
            <w:hideMark/>
          </w:tcPr>
          <w:p w14:paraId="22086236" w14:textId="77777777" w:rsidR="00481E2A" w:rsidRPr="00481E2A" w:rsidRDefault="00481E2A" w:rsidP="00481E2A">
            <w:pPr>
              <w:jc w:val="center"/>
              <w:rPr>
                <w:rFonts w:ascii="Tahoma" w:hAnsi="Tahoma" w:cs="Tahoma"/>
                <w:b/>
                <w:bCs/>
                <w:color w:val="FFFFFF"/>
                <w:sz w:val="12"/>
                <w:szCs w:val="12"/>
                <w:lang w:val="es-BO" w:eastAsia="es-BO"/>
              </w:rPr>
            </w:pPr>
            <w:r w:rsidRPr="00481E2A">
              <w:rPr>
                <w:rFonts w:ascii="Tahoma" w:hAnsi="Tahoma" w:cs="Tahoma"/>
                <w:b/>
                <w:bCs/>
                <w:color w:val="FFFFFF"/>
                <w:sz w:val="12"/>
                <w:szCs w:val="12"/>
                <w:lang w:val="en-GB" w:eastAsia="es-BO"/>
              </w:rPr>
              <w:t>CONDICIÓN</w:t>
            </w:r>
          </w:p>
        </w:tc>
        <w:tc>
          <w:tcPr>
            <w:tcW w:w="2977" w:type="dxa"/>
            <w:gridSpan w:val="2"/>
            <w:tcBorders>
              <w:top w:val="single" w:sz="8" w:space="0" w:color="FFFFFF"/>
              <w:left w:val="nil"/>
              <w:bottom w:val="single" w:sz="8" w:space="0" w:color="FFFFFF"/>
              <w:right w:val="single" w:sz="8" w:space="0" w:color="004990"/>
            </w:tcBorders>
            <w:shd w:val="clear" w:color="auto" w:fill="004990"/>
            <w:vAlign w:val="center"/>
            <w:hideMark/>
          </w:tcPr>
          <w:p w14:paraId="36AC7BCC"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eastAsia="es-BO"/>
              </w:rPr>
              <w:t>(Llenado Obligatorio)</w:t>
            </w:r>
          </w:p>
        </w:tc>
      </w:tr>
      <w:tr w:rsidR="00481E2A" w:rsidRPr="00481E2A" w14:paraId="3667462B" w14:textId="77777777" w:rsidTr="00481E2A">
        <w:trPr>
          <w:trHeight w:val="510"/>
        </w:trPr>
        <w:tc>
          <w:tcPr>
            <w:tcW w:w="560" w:type="dxa"/>
            <w:tcBorders>
              <w:top w:val="nil"/>
              <w:left w:val="single" w:sz="8" w:space="0" w:color="004990"/>
              <w:bottom w:val="single" w:sz="8" w:space="0" w:color="004990"/>
              <w:right w:val="single" w:sz="8" w:space="0" w:color="FFFFFF"/>
            </w:tcBorders>
            <w:shd w:val="clear" w:color="auto" w:fill="004990"/>
            <w:vAlign w:val="center"/>
            <w:hideMark/>
          </w:tcPr>
          <w:p w14:paraId="7411F996"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eastAsia="es-BO"/>
              </w:rPr>
              <w:t>No.</w:t>
            </w:r>
          </w:p>
        </w:tc>
        <w:tc>
          <w:tcPr>
            <w:tcW w:w="5124" w:type="dxa"/>
            <w:gridSpan w:val="2"/>
            <w:tcBorders>
              <w:top w:val="single" w:sz="8" w:space="0" w:color="FFFFFF"/>
              <w:left w:val="nil"/>
              <w:bottom w:val="single" w:sz="8" w:space="0" w:color="004990"/>
              <w:right w:val="single" w:sz="8" w:space="0" w:color="FFFFFF"/>
            </w:tcBorders>
            <w:shd w:val="clear" w:color="auto" w:fill="004990"/>
            <w:vAlign w:val="center"/>
            <w:hideMark/>
          </w:tcPr>
          <w:p w14:paraId="70A0E281" w14:textId="77777777" w:rsidR="00481E2A" w:rsidRPr="00481E2A" w:rsidRDefault="00481E2A" w:rsidP="00481E2A">
            <w:pPr>
              <w:jc w:val="center"/>
              <w:rPr>
                <w:rFonts w:ascii="Tahoma" w:hAnsi="Tahoma" w:cs="Tahoma"/>
                <w:b/>
                <w:bCs/>
                <w:color w:val="FFFFFF"/>
                <w:sz w:val="18"/>
                <w:szCs w:val="18"/>
                <w:lang w:val="es-BO" w:eastAsia="es-BO"/>
              </w:rPr>
            </w:pPr>
            <w:r w:rsidRPr="00481E2A">
              <w:rPr>
                <w:rFonts w:ascii="Tahoma" w:hAnsi="Tahoma" w:cs="Tahoma"/>
                <w:b/>
                <w:bCs/>
                <w:color w:val="FFFFFF"/>
                <w:sz w:val="18"/>
                <w:szCs w:val="18"/>
                <w:lang w:val="es-BO" w:eastAsia="es-BO"/>
              </w:rPr>
              <w:t>DESCRIPCIÓN</w:t>
            </w:r>
          </w:p>
        </w:tc>
        <w:tc>
          <w:tcPr>
            <w:tcW w:w="1134" w:type="dxa"/>
            <w:tcBorders>
              <w:top w:val="nil"/>
              <w:left w:val="nil"/>
              <w:bottom w:val="single" w:sz="8" w:space="0" w:color="FFFFFF"/>
              <w:right w:val="single" w:sz="8" w:space="0" w:color="FFFFFF"/>
            </w:tcBorders>
            <w:shd w:val="clear" w:color="auto" w:fill="004990"/>
            <w:vAlign w:val="center"/>
            <w:hideMark/>
          </w:tcPr>
          <w:p w14:paraId="671E682C" w14:textId="77777777" w:rsidR="00481E2A" w:rsidRPr="00481E2A" w:rsidRDefault="00481E2A" w:rsidP="00481E2A">
            <w:pPr>
              <w:jc w:val="center"/>
              <w:rPr>
                <w:rFonts w:ascii="Tahoma" w:hAnsi="Tahoma" w:cs="Tahoma"/>
                <w:b/>
                <w:bCs/>
                <w:color w:val="FFFFFF"/>
                <w:sz w:val="12"/>
                <w:szCs w:val="12"/>
                <w:lang w:val="es-BO" w:eastAsia="es-BO"/>
              </w:rPr>
            </w:pPr>
            <w:r w:rsidRPr="00481E2A">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auto" w:fill="004990"/>
            <w:vAlign w:val="center"/>
            <w:hideMark/>
          </w:tcPr>
          <w:p w14:paraId="148F3CD3" w14:textId="77777777" w:rsidR="00481E2A" w:rsidRPr="00481E2A" w:rsidRDefault="00481E2A" w:rsidP="00481E2A">
            <w:pPr>
              <w:jc w:val="center"/>
              <w:rPr>
                <w:rFonts w:ascii="Tahoma" w:hAnsi="Tahoma" w:cs="Tahoma"/>
                <w:b/>
                <w:bCs/>
                <w:color w:val="FFFFFF"/>
                <w:sz w:val="10"/>
                <w:szCs w:val="10"/>
                <w:lang w:val="es-BO" w:eastAsia="es-BO"/>
              </w:rPr>
            </w:pPr>
            <w:r w:rsidRPr="00481E2A">
              <w:rPr>
                <w:rFonts w:ascii="Tahoma" w:hAnsi="Tahoma" w:cs="Tahoma"/>
                <w:b/>
                <w:bCs/>
                <w:color w:val="FFFFFF"/>
                <w:sz w:val="10"/>
                <w:szCs w:val="10"/>
                <w:lang w:val="en-GB" w:eastAsia="es-BO"/>
              </w:rPr>
              <w:t>Cumple / No cumple</w:t>
            </w:r>
          </w:p>
        </w:tc>
        <w:tc>
          <w:tcPr>
            <w:tcW w:w="1984" w:type="dxa"/>
            <w:tcBorders>
              <w:top w:val="nil"/>
              <w:left w:val="nil"/>
              <w:bottom w:val="single" w:sz="8" w:space="0" w:color="004990"/>
              <w:right w:val="single" w:sz="8" w:space="0" w:color="004990"/>
            </w:tcBorders>
            <w:shd w:val="clear" w:color="auto" w:fill="004990"/>
            <w:vAlign w:val="center"/>
            <w:hideMark/>
          </w:tcPr>
          <w:p w14:paraId="561D2026" w14:textId="77777777" w:rsidR="00481E2A" w:rsidRPr="00481E2A" w:rsidRDefault="00481E2A" w:rsidP="00481E2A">
            <w:pPr>
              <w:jc w:val="center"/>
              <w:rPr>
                <w:rFonts w:ascii="Tahoma" w:hAnsi="Tahoma" w:cs="Tahoma"/>
                <w:b/>
                <w:bCs/>
                <w:color w:val="FFFFFF"/>
                <w:sz w:val="10"/>
                <w:szCs w:val="10"/>
                <w:lang w:val="es-BO" w:eastAsia="es-BO"/>
              </w:rPr>
            </w:pPr>
            <w:r w:rsidRPr="00481E2A">
              <w:rPr>
                <w:rFonts w:ascii="Tahoma" w:hAnsi="Tahoma" w:cs="Tahoma"/>
                <w:b/>
                <w:bCs/>
                <w:color w:val="FFFFFF"/>
                <w:sz w:val="10"/>
                <w:szCs w:val="10"/>
                <w:lang w:val="en-GB" w:eastAsia="es-BO"/>
              </w:rPr>
              <w:t>DOCUMENTO, PÁGINA, REFERENCIA</w:t>
            </w:r>
          </w:p>
        </w:tc>
      </w:tr>
      <w:tr w:rsidR="00481E2A" w:rsidRPr="00481E2A" w14:paraId="0753E5F9" w14:textId="77777777" w:rsidTr="00481E2A">
        <w:trPr>
          <w:trHeight w:val="410"/>
        </w:trPr>
        <w:tc>
          <w:tcPr>
            <w:tcW w:w="560" w:type="dxa"/>
            <w:tcBorders>
              <w:top w:val="nil"/>
              <w:left w:val="single" w:sz="8" w:space="0" w:color="004990"/>
              <w:bottom w:val="single" w:sz="8" w:space="0" w:color="004990"/>
              <w:right w:val="single" w:sz="8" w:space="0" w:color="004990"/>
            </w:tcBorders>
            <w:vAlign w:val="center"/>
            <w:hideMark/>
          </w:tcPr>
          <w:p w14:paraId="32FBBCD5"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lang w:eastAsia="es-BO"/>
              </w:rPr>
              <w:t>1</w:t>
            </w:r>
          </w:p>
        </w:tc>
        <w:tc>
          <w:tcPr>
            <w:tcW w:w="5124" w:type="dxa"/>
            <w:gridSpan w:val="2"/>
            <w:tcBorders>
              <w:top w:val="single" w:sz="8" w:space="0" w:color="004990"/>
              <w:left w:val="nil"/>
              <w:bottom w:val="single" w:sz="8" w:space="0" w:color="004990"/>
              <w:right w:val="single" w:sz="8" w:space="0" w:color="004990"/>
            </w:tcBorders>
            <w:vAlign w:val="center"/>
            <w:hideMark/>
          </w:tcPr>
          <w:p w14:paraId="7E880FB7" w14:textId="77777777" w:rsidR="00481E2A" w:rsidRPr="00481E2A" w:rsidRDefault="00481E2A" w:rsidP="00481E2A">
            <w:pPr>
              <w:jc w:val="both"/>
              <w:rPr>
                <w:rFonts w:ascii="Tahoma" w:hAnsi="Tahoma" w:cs="Tahoma"/>
                <w:b/>
                <w:color w:val="1F497D"/>
                <w:sz w:val="18"/>
                <w:szCs w:val="18"/>
                <w:lang w:eastAsia="es-BO"/>
              </w:rPr>
            </w:pPr>
            <w:r w:rsidRPr="00481E2A">
              <w:rPr>
                <w:rFonts w:ascii="Tahoma" w:hAnsi="Tahoma" w:cs="Tahoma"/>
                <w:b/>
                <w:color w:val="1F497D"/>
                <w:sz w:val="18"/>
                <w:szCs w:val="18"/>
                <w:lang w:eastAsia="es-BO"/>
              </w:rPr>
              <w:t>Un chasis para servidores blade con capacidad de al menos 16 blades de mediana altura u 8 de altura completa:</w:t>
            </w:r>
          </w:p>
        </w:tc>
        <w:tc>
          <w:tcPr>
            <w:tcW w:w="1134" w:type="dxa"/>
            <w:tcBorders>
              <w:top w:val="nil"/>
              <w:left w:val="nil"/>
              <w:bottom w:val="single" w:sz="8" w:space="0" w:color="004990"/>
              <w:right w:val="single" w:sz="8" w:space="0" w:color="004990"/>
            </w:tcBorders>
            <w:vAlign w:val="center"/>
            <w:hideMark/>
          </w:tcPr>
          <w:p w14:paraId="44CFE59A"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hideMark/>
          </w:tcPr>
          <w:p w14:paraId="76A8242D"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c>
          <w:tcPr>
            <w:tcW w:w="1984" w:type="dxa"/>
            <w:tcBorders>
              <w:top w:val="nil"/>
              <w:left w:val="nil"/>
              <w:bottom w:val="single" w:sz="8" w:space="0" w:color="004990"/>
              <w:right w:val="single" w:sz="8" w:space="0" w:color="004990"/>
            </w:tcBorders>
            <w:vAlign w:val="center"/>
            <w:hideMark/>
          </w:tcPr>
          <w:p w14:paraId="2B80CD62"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r>
      <w:tr w:rsidR="00481E2A" w:rsidRPr="00481E2A" w14:paraId="42EADA96" w14:textId="77777777" w:rsidTr="00481E2A">
        <w:trPr>
          <w:trHeight w:val="452"/>
        </w:trPr>
        <w:tc>
          <w:tcPr>
            <w:tcW w:w="560" w:type="dxa"/>
            <w:tcBorders>
              <w:top w:val="nil"/>
              <w:left w:val="single" w:sz="8" w:space="0" w:color="004990"/>
              <w:bottom w:val="single" w:sz="8" w:space="0" w:color="004990"/>
              <w:right w:val="single" w:sz="8" w:space="0" w:color="004990"/>
            </w:tcBorders>
            <w:vAlign w:val="center"/>
            <w:hideMark/>
          </w:tcPr>
          <w:p w14:paraId="38AA2BDE"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lang w:eastAsia="es-BO"/>
              </w:rPr>
              <w:t>2</w:t>
            </w:r>
          </w:p>
        </w:tc>
        <w:tc>
          <w:tcPr>
            <w:tcW w:w="5124" w:type="dxa"/>
            <w:gridSpan w:val="2"/>
            <w:tcBorders>
              <w:top w:val="single" w:sz="8" w:space="0" w:color="004990"/>
              <w:left w:val="nil"/>
              <w:bottom w:val="single" w:sz="8" w:space="0" w:color="004990"/>
              <w:right w:val="single" w:sz="8" w:space="0" w:color="004990"/>
            </w:tcBorders>
            <w:hideMark/>
          </w:tcPr>
          <w:p w14:paraId="7361B624"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El chasis debe soportar una configuración N+1 de fuentes de alimentación</w:t>
            </w:r>
          </w:p>
        </w:tc>
        <w:tc>
          <w:tcPr>
            <w:tcW w:w="1134" w:type="dxa"/>
            <w:tcBorders>
              <w:top w:val="nil"/>
              <w:left w:val="nil"/>
              <w:bottom w:val="single" w:sz="8" w:space="0" w:color="004990"/>
              <w:right w:val="single" w:sz="8" w:space="0" w:color="004990"/>
            </w:tcBorders>
            <w:vAlign w:val="center"/>
            <w:hideMark/>
          </w:tcPr>
          <w:p w14:paraId="069582C2"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hideMark/>
          </w:tcPr>
          <w:p w14:paraId="30C613BC"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c>
          <w:tcPr>
            <w:tcW w:w="1984" w:type="dxa"/>
            <w:tcBorders>
              <w:top w:val="nil"/>
              <w:left w:val="nil"/>
              <w:bottom w:val="single" w:sz="8" w:space="0" w:color="004990"/>
              <w:right w:val="single" w:sz="8" w:space="0" w:color="004990"/>
            </w:tcBorders>
            <w:vAlign w:val="center"/>
            <w:hideMark/>
          </w:tcPr>
          <w:p w14:paraId="39EFE32C"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r>
      <w:tr w:rsidR="00481E2A" w:rsidRPr="00481E2A" w14:paraId="5227AE82" w14:textId="77777777" w:rsidTr="00481E2A">
        <w:trPr>
          <w:trHeight w:val="224"/>
        </w:trPr>
        <w:tc>
          <w:tcPr>
            <w:tcW w:w="560" w:type="dxa"/>
            <w:tcBorders>
              <w:top w:val="nil"/>
              <w:left w:val="single" w:sz="8" w:space="0" w:color="004990"/>
              <w:bottom w:val="single" w:sz="8" w:space="0" w:color="004990"/>
              <w:right w:val="single" w:sz="8" w:space="0" w:color="004990"/>
            </w:tcBorders>
            <w:vAlign w:val="center"/>
            <w:hideMark/>
          </w:tcPr>
          <w:p w14:paraId="46D090E5"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lang w:eastAsia="es-BO"/>
              </w:rPr>
              <w:t>3</w:t>
            </w:r>
          </w:p>
        </w:tc>
        <w:tc>
          <w:tcPr>
            <w:tcW w:w="5124" w:type="dxa"/>
            <w:gridSpan w:val="2"/>
            <w:tcBorders>
              <w:top w:val="single" w:sz="8" w:space="0" w:color="004990"/>
              <w:left w:val="nil"/>
              <w:bottom w:val="single" w:sz="8" w:space="0" w:color="004990"/>
              <w:right w:val="single" w:sz="8" w:space="0" w:color="004990"/>
            </w:tcBorders>
            <w:hideMark/>
          </w:tcPr>
          <w:p w14:paraId="4A538A51"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El chasis debe soportar una configuración N+1 de ventiladores</w:t>
            </w:r>
          </w:p>
        </w:tc>
        <w:tc>
          <w:tcPr>
            <w:tcW w:w="1134" w:type="dxa"/>
            <w:tcBorders>
              <w:top w:val="nil"/>
              <w:left w:val="nil"/>
              <w:bottom w:val="single" w:sz="8" w:space="0" w:color="004990"/>
              <w:right w:val="single" w:sz="8" w:space="0" w:color="004990"/>
            </w:tcBorders>
            <w:vAlign w:val="center"/>
            <w:hideMark/>
          </w:tcPr>
          <w:p w14:paraId="01EE193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26496FDA"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6A54CC1F"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3236B5CA" w14:textId="77777777" w:rsidTr="00481E2A">
        <w:trPr>
          <w:trHeight w:val="312"/>
        </w:trPr>
        <w:tc>
          <w:tcPr>
            <w:tcW w:w="560" w:type="dxa"/>
            <w:tcBorders>
              <w:top w:val="nil"/>
              <w:left w:val="single" w:sz="8" w:space="0" w:color="004990"/>
              <w:bottom w:val="single" w:sz="8" w:space="0" w:color="004990"/>
              <w:right w:val="single" w:sz="8" w:space="0" w:color="004990"/>
            </w:tcBorders>
            <w:vAlign w:val="center"/>
            <w:hideMark/>
          </w:tcPr>
          <w:p w14:paraId="575E849F"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4</w:t>
            </w:r>
          </w:p>
        </w:tc>
        <w:tc>
          <w:tcPr>
            <w:tcW w:w="5124" w:type="dxa"/>
            <w:gridSpan w:val="2"/>
            <w:tcBorders>
              <w:top w:val="single" w:sz="8" w:space="0" w:color="004990"/>
              <w:left w:val="nil"/>
              <w:bottom w:val="single" w:sz="8" w:space="0" w:color="004990"/>
              <w:right w:val="single" w:sz="8" w:space="0" w:color="004990"/>
            </w:tcBorders>
            <w:hideMark/>
          </w:tcPr>
          <w:p w14:paraId="6012A7F8"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El chasis debe soportar el uso de Jumbo Frames</w:t>
            </w:r>
          </w:p>
        </w:tc>
        <w:tc>
          <w:tcPr>
            <w:tcW w:w="1134" w:type="dxa"/>
            <w:tcBorders>
              <w:top w:val="nil"/>
              <w:left w:val="nil"/>
              <w:bottom w:val="single" w:sz="8" w:space="0" w:color="004990"/>
              <w:right w:val="single" w:sz="8" w:space="0" w:color="004990"/>
            </w:tcBorders>
            <w:vAlign w:val="center"/>
            <w:hideMark/>
          </w:tcPr>
          <w:p w14:paraId="46C2B7A0"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370B497F"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470F54D8"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38606369" w14:textId="77777777" w:rsidTr="00481E2A">
        <w:trPr>
          <w:trHeight w:val="201"/>
        </w:trPr>
        <w:tc>
          <w:tcPr>
            <w:tcW w:w="560" w:type="dxa"/>
            <w:tcBorders>
              <w:top w:val="nil"/>
              <w:left w:val="single" w:sz="8" w:space="0" w:color="004990"/>
              <w:bottom w:val="single" w:sz="8" w:space="0" w:color="004990"/>
              <w:right w:val="single" w:sz="8" w:space="0" w:color="004990"/>
            </w:tcBorders>
            <w:vAlign w:val="center"/>
            <w:hideMark/>
          </w:tcPr>
          <w:p w14:paraId="77E8DF9F"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5</w:t>
            </w:r>
          </w:p>
        </w:tc>
        <w:tc>
          <w:tcPr>
            <w:tcW w:w="5124" w:type="dxa"/>
            <w:gridSpan w:val="2"/>
            <w:tcBorders>
              <w:top w:val="single" w:sz="8" w:space="0" w:color="004990"/>
              <w:left w:val="nil"/>
              <w:bottom w:val="single" w:sz="8" w:space="0" w:color="004990"/>
              <w:right w:val="single" w:sz="8" w:space="0" w:color="004990"/>
            </w:tcBorders>
            <w:hideMark/>
          </w:tcPr>
          <w:p w14:paraId="3BD7BD6A"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El chassis deberá proveer interfaces de gestión remota capaz de controlar los siguientes items, como mínimo:</w:t>
            </w:r>
          </w:p>
          <w:p w14:paraId="5E8A5FA7"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xml:space="preserve">• </w:t>
            </w:r>
            <w:r w:rsidR="004535E2" w:rsidRPr="00481E2A">
              <w:rPr>
                <w:rFonts w:ascii="Tahoma" w:hAnsi="Tahoma" w:cs="Tahoma"/>
                <w:color w:val="1F497D"/>
                <w:sz w:val="18"/>
                <w:szCs w:val="18"/>
                <w:lang w:val="es-BO" w:eastAsia="es-BO"/>
              </w:rPr>
              <w:t>Interfaces</w:t>
            </w:r>
            <w:r w:rsidRPr="00481E2A">
              <w:rPr>
                <w:rFonts w:ascii="Tahoma" w:hAnsi="Tahoma" w:cs="Tahoma"/>
                <w:color w:val="1F497D"/>
                <w:sz w:val="18"/>
                <w:szCs w:val="18"/>
                <w:lang w:val="es-BO" w:eastAsia="es-BO"/>
              </w:rPr>
              <w:t xml:space="preserve"> para gestión remota  de estado de los servidores</w:t>
            </w:r>
          </w:p>
          <w:p w14:paraId="7D8462D4"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xml:space="preserve">• </w:t>
            </w:r>
            <w:r w:rsidR="004535E2" w:rsidRPr="00481E2A">
              <w:rPr>
                <w:rFonts w:ascii="Tahoma" w:hAnsi="Tahoma" w:cs="Tahoma"/>
                <w:color w:val="1F497D"/>
                <w:sz w:val="18"/>
                <w:szCs w:val="18"/>
                <w:lang w:val="es-BO" w:eastAsia="es-BO"/>
              </w:rPr>
              <w:t>Interfaces</w:t>
            </w:r>
            <w:r w:rsidRPr="00481E2A">
              <w:rPr>
                <w:rFonts w:ascii="Tahoma" w:hAnsi="Tahoma" w:cs="Tahoma"/>
                <w:color w:val="1F497D"/>
                <w:sz w:val="18"/>
                <w:szCs w:val="18"/>
                <w:lang w:val="es-BO" w:eastAsia="es-BO"/>
              </w:rPr>
              <w:t xml:space="preserve"> de monitoreo que permitan detectar y manejar eventos como ser errores de componentes, alarmas térmicas o de corriente, etc.)</w:t>
            </w:r>
          </w:p>
          <w:p w14:paraId="5AD06510"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xml:space="preserve">• Métodos de control que permitan leer el uso de los servidores (server uptime, consumo de poder, etc.) </w:t>
            </w:r>
          </w:p>
          <w:p w14:paraId="07C1EF02"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Método de control de consumo de potencia.</w:t>
            </w:r>
          </w:p>
          <w:p w14:paraId="35FACB30"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xml:space="preserve">Estas </w:t>
            </w:r>
            <w:r w:rsidR="004535E2" w:rsidRPr="00481E2A">
              <w:rPr>
                <w:rFonts w:ascii="Tahoma" w:hAnsi="Tahoma" w:cs="Tahoma"/>
                <w:color w:val="1F497D"/>
                <w:sz w:val="18"/>
                <w:szCs w:val="18"/>
                <w:lang w:val="es-BO" w:eastAsia="es-BO"/>
              </w:rPr>
              <w:t>interfaces</w:t>
            </w:r>
            <w:r w:rsidRPr="00481E2A">
              <w:rPr>
                <w:rFonts w:ascii="Tahoma" w:hAnsi="Tahoma" w:cs="Tahoma"/>
                <w:color w:val="1F497D"/>
                <w:sz w:val="18"/>
                <w:szCs w:val="18"/>
                <w:lang w:val="es-BO" w:eastAsia="es-BO"/>
              </w:rPr>
              <w:t xml:space="preserve"> deben estar basadas en protocolos </w:t>
            </w:r>
            <w:r w:rsidR="004535E2" w:rsidRPr="00481E2A">
              <w:rPr>
                <w:rFonts w:ascii="Tahoma" w:hAnsi="Tahoma" w:cs="Tahoma"/>
                <w:color w:val="1F497D"/>
                <w:sz w:val="18"/>
                <w:szCs w:val="18"/>
                <w:lang w:val="es-BO" w:eastAsia="es-BO"/>
              </w:rPr>
              <w:t>estándar</w:t>
            </w:r>
            <w:r w:rsidRPr="00481E2A">
              <w:rPr>
                <w:rFonts w:ascii="Tahoma" w:hAnsi="Tahoma" w:cs="Tahoma"/>
                <w:color w:val="1F497D"/>
                <w:sz w:val="18"/>
                <w:szCs w:val="18"/>
                <w:lang w:val="es-BO" w:eastAsia="es-BO"/>
              </w:rPr>
              <w:t>.</w:t>
            </w:r>
          </w:p>
        </w:tc>
        <w:tc>
          <w:tcPr>
            <w:tcW w:w="1134" w:type="dxa"/>
            <w:tcBorders>
              <w:top w:val="nil"/>
              <w:left w:val="nil"/>
              <w:bottom w:val="single" w:sz="8" w:space="0" w:color="004990"/>
              <w:right w:val="single" w:sz="8" w:space="0" w:color="004990"/>
            </w:tcBorders>
            <w:vAlign w:val="center"/>
            <w:hideMark/>
          </w:tcPr>
          <w:p w14:paraId="7151B16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660F8266"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7C0A7611"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5C9A5D0E" w14:textId="77777777" w:rsidTr="00481E2A">
        <w:trPr>
          <w:trHeight w:val="201"/>
        </w:trPr>
        <w:tc>
          <w:tcPr>
            <w:tcW w:w="560" w:type="dxa"/>
            <w:tcBorders>
              <w:top w:val="nil"/>
              <w:left w:val="single" w:sz="8" w:space="0" w:color="004990"/>
              <w:bottom w:val="single" w:sz="8" w:space="0" w:color="004990"/>
              <w:right w:val="single" w:sz="8" w:space="0" w:color="004990"/>
            </w:tcBorders>
            <w:vAlign w:val="center"/>
            <w:hideMark/>
          </w:tcPr>
          <w:p w14:paraId="64D28916"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6</w:t>
            </w:r>
          </w:p>
        </w:tc>
        <w:tc>
          <w:tcPr>
            <w:tcW w:w="5124" w:type="dxa"/>
            <w:gridSpan w:val="2"/>
            <w:tcBorders>
              <w:top w:val="single" w:sz="8" w:space="0" w:color="004990"/>
              <w:left w:val="nil"/>
              <w:bottom w:val="single" w:sz="8" w:space="0" w:color="004990"/>
              <w:right w:val="single" w:sz="8" w:space="0" w:color="004990"/>
            </w:tcBorders>
            <w:hideMark/>
          </w:tcPr>
          <w:p w14:paraId="7BE1F7F1" w14:textId="77777777" w:rsidR="00481E2A" w:rsidRPr="00481E2A" w:rsidRDefault="00481E2A" w:rsidP="00481E2A">
            <w:pPr>
              <w:jc w:val="both"/>
              <w:rPr>
                <w:rFonts w:ascii="Tahoma" w:hAnsi="Tahoma" w:cs="Tahoma"/>
                <w:color w:val="1F497D"/>
                <w:sz w:val="18"/>
                <w:szCs w:val="18"/>
                <w:lang w:val="es-BO" w:eastAsia="es-BO"/>
              </w:rPr>
            </w:pPr>
            <w:r w:rsidRPr="00481E2A">
              <w:rPr>
                <w:rFonts w:ascii="Tahoma" w:hAnsi="Tahoma" w:cs="Tahoma"/>
                <w:color w:val="1F497D"/>
                <w:sz w:val="18"/>
                <w:szCs w:val="18"/>
                <w:lang w:val="es-BO" w:eastAsia="es-BO"/>
              </w:rPr>
              <w:t xml:space="preserve">El chasis debe contar con 2  switches de FC incorporados  o tecnología similar que permita conectividad FC </w:t>
            </w:r>
            <w:r w:rsidR="004535E2" w:rsidRPr="00481E2A">
              <w:rPr>
                <w:rFonts w:ascii="Tahoma" w:hAnsi="Tahoma" w:cs="Tahoma"/>
                <w:color w:val="1F497D"/>
                <w:sz w:val="18"/>
                <w:szCs w:val="18"/>
                <w:lang w:val="es-BO" w:eastAsia="es-BO"/>
              </w:rPr>
              <w:t>mínimamente</w:t>
            </w:r>
            <w:r w:rsidRPr="00481E2A">
              <w:rPr>
                <w:rFonts w:ascii="Tahoma" w:hAnsi="Tahoma" w:cs="Tahoma"/>
                <w:color w:val="1F497D"/>
                <w:sz w:val="18"/>
                <w:szCs w:val="18"/>
                <w:lang w:val="es-BO" w:eastAsia="es-BO"/>
              </w:rPr>
              <w:t xml:space="preserve"> de 16G hacia los servidores blades y 16G hacia la SAN. Deben contar </w:t>
            </w:r>
            <w:r w:rsidR="004535E2" w:rsidRPr="00481E2A">
              <w:rPr>
                <w:rFonts w:ascii="Tahoma" w:hAnsi="Tahoma" w:cs="Tahoma"/>
                <w:color w:val="1F497D"/>
                <w:sz w:val="18"/>
                <w:szCs w:val="18"/>
                <w:lang w:val="es-BO" w:eastAsia="es-BO"/>
              </w:rPr>
              <w:t>mínimamente</w:t>
            </w:r>
            <w:r w:rsidRPr="00481E2A">
              <w:rPr>
                <w:rFonts w:ascii="Tahoma" w:hAnsi="Tahoma" w:cs="Tahoma"/>
                <w:color w:val="1F497D"/>
                <w:sz w:val="18"/>
                <w:szCs w:val="18"/>
                <w:lang w:val="es-BO" w:eastAsia="es-BO"/>
              </w:rPr>
              <w:t xml:space="preserve"> con 16 puertos hacia los servidores y 8 puertos hacia la SAN externa. todos los puertos deben estar licenciados y venir con sus respectivos SFPs.</w:t>
            </w:r>
          </w:p>
        </w:tc>
        <w:tc>
          <w:tcPr>
            <w:tcW w:w="1134" w:type="dxa"/>
            <w:tcBorders>
              <w:top w:val="nil"/>
              <w:left w:val="nil"/>
              <w:bottom w:val="single" w:sz="8" w:space="0" w:color="004990"/>
              <w:right w:val="single" w:sz="8" w:space="0" w:color="004990"/>
            </w:tcBorders>
            <w:vAlign w:val="center"/>
            <w:hideMark/>
          </w:tcPr>
          <w:p w14:paraId="26F1C86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24A2920E"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0BC9ED1E"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34238913" w14:textId="77777777" w:rsidTr="00481E2A">
        <w:trPr>
          <w:trHeight w:val="484"/>
        </w:trPr>
        <w:tc>
          <w:tcPr>
            <w:tcW w:w="560" w:type="dxa"/>
            <w:tcBorders>
              <w:top w:val="nil"/>
              <w:left w:val="single" w:sz="8" w:space="0" w:color="004990"/>
              <w:bottom w:val="single" w:sz="8" w:space="0" w:color="004990"/>
              <w:right w:val="single" w:sz="8" w:space="0" w:color="004990"/>
            </w:tcBorders>
            <w:vAlign w:val="center"/>
            <w:hideMark/>
          </w:tcPr>
          <w:p w14:paraId="28F0D507"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lastRenderedPageBreak/>
              <w:t>7</w:t>
            </w:r>
          </w:p>
        </w:tc>
        <w:tc>
          <w:tcPr>
            <w:tcW w:w="5124" w:type="dxa"/>
            <w:gridSpan w:val="2"/>
            <w:tcBorders>
              <w:top w:val="single" w:sz="8" w:space="0" w:color="004990"/>
              <w:left w:val="nil"/>
              <w:bottom w:val="single" w:sz="8" w:space="0" w:color="004990"/>
              <w:right w:val="single" w:sz="8" w:space="0" w:color="004990"/>
            </w:tcBorders>
            <w:hideMark/>
          </w:tcPr>
          <w:p w14:paraId="3A293972"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Los switches de FC deben soportar su uso como puertos N-port, actuando como proxy</w:t>
            </w:r>
          </w:p>
        </w:tc>
        <w:tc>
          <w:tcPr>
            <w:tcW w:w="1134" w:type="dxa"/>
            <w:tcBorders>
              <w:top w:val="nil"/>
              <w:left w:val="nil"/>
              <w:bottom w:val="single" w:sz="8" w:space="0" w:color="004990"/>
              <w:right w:val="single" w:sz="8" w:space="0" w:color="004990"/>
            </w:tcBorders>
            <w:vAlign w:val="center"/>
            <w:hideMark/>
          </w:tcPr>
          <w:p w14:paraId="5A8DA454"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hideMark/>
          </w:tcPr>
          <w:p w14:paraId="06E60329"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c>
          <w:tcPr>
            <w:tcW w:w="1984" w:type="dxa"/>
            <w:tcBorders>
              <w:top w:val="nil"/>
              <w:left w:val="nil"/>
              <w:bottom w:val="single" w:sz="8" w:space="0" w:color="004990"/>
              <w:right w:val="single" w:sz="8" w:space="0" w:color="004990"/>
            </w:tcBorders>
            <w:vAlign w:val="center"/>
            <w:hideMark/>
          </w:tcPr>
          <w:p w14:paraId="4113EACD"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r>
      <w:tr w:rsidR="00481E2A" w:rsidRPr="00481E2A" w14:paraId="5B34ECE3" w14:textId="77777777" w:rsidTr="00481E2A">
        <w:trPr>
          <w:trHeight w:val="201"/>
        </w:trPr>
        <w:tc>
          <w:tcPr>
            <w:tcW w:w="560" w:type="dxa"/>
            <w:tcBorders>
              <w:top w:val="nil"/>
              <w:left w:val="single" w:sz="8" w:space="0" w:color="004990"/>
              <w:bottom w:val="single" w:sz="8" w:space="0" w:color="004990"/>
              <w:right w:val="single" w:sz="8" w:space="0" w:color="004990"/>
            </w:tcBorders>
            <w:vAlign w:val="center"/>
            <w:hideMark/>
          </w:tcPr>
          <w:p w14:paraId="524E6622"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8</w:t>
            </w:r>
          </w:p>
        </w:tc>
        <w:tc>
          <w:tcPr>
            <w:tcW w:w="5124" w:type="dxa"/>
            <w:gridSpan w:val="2"/>
            <w:tcBorders>
              <w:top w:val="single" w:sz="8" w:space="0" w:color="004990"/>
              <w:left w:val="nil"/>
              <w:bottom w:val="single" w:sz="8" w:space="0" w:color="004990"/>
              <w:right w:val="single" w:sz="8" w:space="0" w:color="004990"/>
            </w:tcBorders>
            <w:hideMark/>
          </w:tcPr>
          <w:p w14:paraId="24B10417" w14:textId="77777777" w:rsidR="00481E2A" w:rsidRPr="00481E2A" w:rsidRDefault="00481E2A" w:rsidP="00481E2A">
            <w:pPr>
              <w:jc w:val="both"/>
              <w:rPr>
                <w:rFonts w:ascii="Tahoma" w:hAnsi="Tahoma" w:cs="Tahoma"/>
                <w:color w:val="1F497D"/>
                <w:sz w:val="18"/>
                <w:szCs w:val="18"/>
                <w:lang w:val="es-BO" w:eastAsia="es-BO"/>
              </w:rPr>
            </w:pPr>
            <w:r w:rsidRPr="00481E2A">
              <w:rPr>
                <w:rFonts w:ascii="Tahoma" w:hAnsi="Tahoma" w:cs="Tahoma"/>
                <w:color w:val="1F497D"/>
                <w:sz w:val="18"/>
                <w:szCs w:val="18"/>
                <w:lang w:val="es-BO" w:eastAsia="es-BO"/>
              </w:rPr>
              <w:t>El chasis debe contar con 2 switches de LAN incorporados  o tecnología similar que permita conectividad Ethernet a 10Gbe o superior hacia los servidores blade y hacia la red LAN externa. Debe contar como mínimo con 16 puertos hacia los servidores y 8 puertos como mínimo hacia la LAN externa. todos los puertos deben estar licenciados y venir con sus respectivos SFPs.</w:t>
            </w:r>
          </w:p>
        </w:tc>
        <w:tc>
          <w:tcPr>
            <w:tcW w:w="1134" w:type="dxa"/>
            <w:tcBorders>
              <w:top w:val="nil"/>
              <w:left w:val="nil"/>
              <w:bottom w:val="single" w:sz="8" w:space="0" w:color="004990"/>
              <w:right w:val="single" w:sz="8" w:space="0" w:color="004990"/>
            </w:tcBorders>
            <w:vAlign w:val="center"/>
            <w:hideMark/>
          </w:tcPr>
          <w:p w14:paraId="35F6A2C0"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hideMark/>
          </w:tcPr>
          <w:p w14:paraId="51CE62A9"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c>
          <w:tcPr>
            <w:tcW w:w="1984" w:type="dxa"/>
            <w:tcBorders>
              <w:top w:val="nil"/>
              <w:left w:val="nil"/>
              <w:bottom w:val="single" w:sz="8" w:space="0" w:color="004990"/>
              <w:right w:val="single" w:sz="8" w:space="0" w:color="004990"/>
            </w:tcBorders>
            <w:vAlign w:val="center"/>
            <w:hideMark/>
          </w:tcPr>
          <w:p w14:paraId="75ABCF19"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r>
      <w:tr w:rsidR="00481E2A" w:rsidRPr="00481E2A" w14:paraId="4F573929" w14:textId="77777777" w:rsidTr="00481E2A">
        <w:trPr>
          <w:trHeight w:val="201"/>
        </w:trPr>
        <w:tc>
          <w:tcPr>
            <w:tcW w:w="560" w:type="dxa"/>
            <w:tcBorders>
              <w:top w:val="nil"/>
              <w:left w:val="single" w:sz="8" w:space="0" w:color="004990"/>
              <w:bottom w:val="single" w:sz="8" w:space="0" w:color="004990"/>
              <w:right w:val="single" w:sz="8" w:space="0" w:color="004990"/>
            </w:tcBorders>
            <w:vAlign w:val="center"/>
          </w:tcPr>
          <w:p w14:paraId="1870B595"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9</w:t>
            </w:r>
          </w:p>
        </w:tc>
        <w:tc>
          <w:tcPr>
            <w:tcW w:w="5124" w:type="dxa"/>
            <w:gridSpan w:val="2"/>
            <w:tcBorders>
              <w:top w:val="single" w:sz="8" w:space="0" w:color="004990"/>
              <w:left w:val="nil"/>
              <w:bottom w:val="single" w:sz="8" w:space="0" w:color="004990"/>
              <w:right w:val="single" w:sz="8" w:space="0" w:color="004990"/>
            </w:tcBorders>
          </w:tcPr>
          <w:p w14:paraId="36F2C4EF" w14:textId="154F4D68" w:rsidR="00481E2A" w:rsidRPr="00481E2A" w:rsidRDefault="00481E2A" w:rsidP="00947EEE">
            <w:pPr>
              <w:jc w:val="both"/>
              <w:rPr>
                <w:rFonts w:ascii="Tahoma" w:hAnsi="Tahoma" w:cs="Tahoma"/>
                <w:color w:val="1F497D"/>
                <w:sz w:val="18"/>
                <w:szCs w:val="18"/>
                <w:lang w:val="es-BO" w:eastAsia="es-BO"/>
              </w:rPr>
            </w:pPr>
            <w:r w:rsidRPr="00481E2A">
              <w:rPr>
                <w:rFonts w:ascii="Tahoma" w:hAnsi="Tahoma" w:cs="Tahoma"/>
                <w:color w:val="1F497D"/>
                <w:sz w:val="18"/>
                <w:szCs w:val="18"/>
              </w:rPr>
              <w:t>Se debe realizar un Site Survey, al datacenter Entel Tower,</w:t>
            </w:r>
            <w:r w:rsidR="00911779">
              <w:rPr>
                <w:rFonts w:ascii="Tahoma" w:hAnsi="Tahoma" w:cs="Tahoma"/>
                <w:color w:val="1F497D"/>
                <w:sz w:val="18"/>
                <w:szCs w:val="18"/>
              </w:rPr>
              <w:t xml:space="preserve"> </w:t>
            </w:r>
            <w:r w:rsidR="00911779" w:rsidRPr="00911779">
              <w:rPr>
                <w:rFonts w:ascii="Tahoma" w:hAnsi="Tahoma" w:cs="Tahoma"/>
                <w:color w:val="1F497D"/>
                <w:sz w:val="18"/>
                <w:szCs w:val="18"/>
              </w:rPr>
              <w:t>el día lunes 06/06/2016 a hrs 09:00 a.m.</w:t>
            </w:r>
            <w:r w:rsidR="00947EEE">
              <w:rPr>
                <w:rFonts w:ascii="Tahoma" w:hAnsi="Tahoma" w:cs="Tahoma"/>
                <w:color w:val="1F497D"/>
                <w:sz w:val="18"/>
                <w:szCs w:val="18"/>
              </w:rPr>
              <w:t xml:space="preserve">. </w:t>
            </w:r>
            <w:r w:rsidRPr="00481E2A">
              <w:rPr>
                <w:rFonts w:ascii="Tahoma" w:hAnsi="Tahoma" w:cs="Tahoma"/>
                <w:color w:val="1F497D"/>
                <w:sz w:val="18"/>
                <w:szCs w:val="18"/>
              </w:rPr>
              <w:t>para determinar la ubicación del chasis en uno de los racks existentes en Entel y posibles elementos adicionales en la instalación del chassis.</w:t>
            </w:r>
          </w:p>
        </w:tc>
        <w:tc>
          <w:tcPr>
            <w:tcW w:w="1134" w:type="dxa"/>
            <w:tcBorders>
              <w:top w:val="nil"/>
              <w:left w:val="nil"/>
              <w:bottom w:val="single" w:sz="8" w:space="0" w:color="004990"/>
              <w:right w:val="single" w:sz="8" w:space="0" w:color="004990"/>
            </w:tcBorders>
            <w:vAlign w:val="center"/>
          </w:tcPr>
          <w:p w14:paraId="1A79DA5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4FB938EE"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0FC9E4B2"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311D1400" w14:textId="77777777" w:rsidTr="00481E2A">
        <w:trPr>
          <w:trHeight w:val="253"/>
        </w:trPr>
        <w:tc>
          <w:tcPr>
            <w:tcW w:w="560" w:type="dxa"/>
            <w:tcBorders>
              <w:top w:val="nil"/>
              <w:left w:val="single" w:sz="8" w:space="0" w:color="004990"/>
              <w:bottom w:val="single" w:sz="8" w:space="0" w:color="004990"/>
              <w:right w:val="single" w:sz="8" w:space="0" w:color="004990"/>
            </w:tcBorders>
            <w:vAlign w:val="center"/>
            <w:hideMark/>
          </w:tcPr>
          <w:p w14:paraId="6038B215"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10</w:t>
            </w:r>
          </w:p>
        </w:tc>
        <w:tc>
          <w:tcPr>
            <w:tcW w:w="5124" w:type="dxa"/>
            <w:gridSpan w:val="2"/>
            <w:tcBorders>
              <w:top w:val="single" w:sz="8" w:space="0" w:color="004990"/>
              <w:left w:val="nil"/>
              <w:bottom w:val="single" w:sz="8" w:space="0" w:color="004990"/>
              <w:right w:val="single" w:sz="8" w:space="0" w:color="004990"/>
            </w:tcBorders>
            <w:hideMark/>
          </w:tcPr>
          <w:p w14:paraId="7A14C7D0" w14:textId="77777777" w:rsidR="00481E2A" w:rsidRPr="00481E2A" w:rsidRDefault="00481E2A" w:rsidP="00481E2A">
            <w:pPr>
              <w:jc w:val="both"/>
              <w:rPr>
                <w:rFonts w:ascii="Tahoma" w:hAnsi="Tahoma" w:cs="Tahoma"/>
                <w:b/>
                <w:color w:val="1F497D"/>
                <w:sz w:val="18"/>
                <w:szCs w:val="18"/>
                <w:lang w:eastAsia="es-BO"/>
              </w:rPr>
            </w:pPr>
            <w:r w:rsidRPr="00481E2A">
              <w:rPr>
                <w:rFonts w:ascii="Tahoma" w:hAnsi="Tahoma" w:cs="Tahoma"/>
                <w:b/>
                <w:color w:val="1F497D"/>
                <w:sz w:val="18"/>
                <w:szCs w:val="18"/>
                <w:lang w:eastAsia="es-BO"/>
              </w:rPr>
              <w:t>10</w:t>
            </w:r>
            <w:r w:rsidRPr="00481E2A">
              <w:rPr>
                <w:rFonts w:ascii="Tahoma" w:hAnsi="Tahoma" w:cs="Tahoma"/>
                <w:b/>
                <w:color w:val="1F497D"/>
                <w:sz w:val="18"/>
                <w:szCs w:val="18"/>
                <w:lang w:val="es-BO" w:eastAsia="es-BO"/>
              </w:rPr>
              <w:t xml:space="preserve"> Servidores Blade  cada uno configurado con 2 CPUs de arquitectura Intel Xeon Intel® Xeon® E5-26XXvx de 12 cores como mínimo de última generación. </w:t>
            </w:r>
          </w:p>
        </w:tc>
        <w:tc>
          <w:tcPr>
            <w:tcW w:w="1134" w:type="dxa"/>
            <w:tcBorders>
              <w:top w:val="nil"/>
              <w:left w:val="nil"/>
              <w:bottom w:val="single" w:sz="8" w:space="0" w:color="004990"/>
              <w:right w:val="single" w:sz="8" w:space="0" w:color="004990"/>
            </w:tcBorders>
            <w:vAlign w:val="center"/>
            <w:hideMark/>
          </w:tcPr>
          <w:p w14:paraId="0A425DE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2F18B9E3"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62A00CEF"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0FD26A58" w14:textId="77777777" w:rsidTr="00481E2A">
        <w:trPr>
          <w:trHeight w:val="444"/>
        </w:trPr>
        <w:tc>
          <w:tcPr>
            <w:tcW w:w="560" w:type="dxa"/>
            <w:tcBorders>
              <w:top w:val="nil"/>
              <w:left w:val="single" w:sz="8" w:space="0" w:color="004990"/>
              <w:bottom w:val="single" w:sz="8" w:space="0" w:color="004990"/>
              <w:right w:val="single" w:sz="8" w:space="0" w:color="004990"/>
            </w:tcBorders>
            <w:vAlign w:val="center"/>
            <w:hideMark/>
          </w:tcPr>
          <w:p w14:paraId="43952269"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11</w:t>
            </w:r>
          </w:p>
        </w:tc>
        <w:tc>
          <w:tcPr>
            <w:tcW w:w="5124" w:type="dxa"/>
            <w:gridSpan w:val="2"/>
            <w:tcBorders>
              <w:top w:val="single" w:sz="8" w:space="0" w:color="004990"/>
              <w:left w:val="nil"/>
              <w:bottom w:val="single" w:sz="8" w:space="0" w:color="004990"/>
              <w:right w:val="single" w:sz="8" w:space="0" w:color="004990"/>
            </w:tcBorders>
            <w:vAlign w:val="center"/>
            <w:hideMark/>
          </w:tcPr>
          <w:p w14:paraId="4B55EAE3"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En cada blade debe incluir como mínimo 1TB de memoria.</w:t>
            </w:r>
          </w:p>
        </w:tc>
        <w:tc>
          <w:tcPr>
            <w:tcW w:w="1134" w:type="dxa"/>
            <w:tcBorders>
              <w:top w:val="nil"/>
              <w:left w:val="nil"/>
              <w:bottom w:val="single" w:sz="8" w:space="0" w:color="004990"/>
              <w:right w:val="single" w:sz="8" w:space="0" w:color="004990"/>
            </w:tcBorders>
            <w:vAlign w:val="center"/>
            <w:hideMark/>
          </w:tcPr>
          <w:p w14:paraId="3A20F10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1CCAE52C"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2EC67DBC"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0DAE28A7" w14:textId="77777777" w:rsidTr="00481E2A">
        <w:trPr>
          <w:trHeight w:val="444"/>
        </w:trPr>
        <w:tc>
          <w:tcPr>
            <w:tcW w:w="560" w:type="dxa"/>
            <w:tcBorders>
              <w:top w:val="nil"/>
              <w:left w:val="single" w:sz="8" w:space="0" w:color="004990"/>
              <w:bottom w:val="single" w:sz="8" w:space="0" w:color="004990"/>
              <w:right w:val="single" w:sz="8" w:space="0" w:color="004990"/>
            </w:tcBorders>
            <w:vAlign w:val="center"/>
            <w:hideMark/>
          </w:tcPr>
          <w:p w14:paraId="16466BAB"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12</w:t>
            </w:r>
          </w:p>
        </w:tc>
        <w:tc>
          <w:tcPr>
            <w:tcW w:w="5124" w:type="dxa"/>
            <w:gridSpan w:val="2"/>
            <w:tcBorders>
              <w:top w:val="single" w:sz="8" w:space="0" w:color="004990"/>
              <w:left w:val="nil"/>
              <w:bottom w:val="single" w:sz="8" w:space="0" w:color="004990"/>
              <w:right w:val="single" w:sz="8" w:space="0" w:color="004990"/>
            </w:tcBorders>
            <w:vAlign w:val="center"/>
            <w:hideMark/>
          </w:tcPr>
          <w:p w14:paraId="269D2D5B"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Cada blade debe incluir dos (2) discos internos HDD SAS 600GB 10K (mínimo).</w:t>
            </w:r>
          </w:p>
        </w:tc>
        <w:tc>
          <w:tcPr>
            <w:tcW w:w="1134" w:type="dxa"/>
            <w:tcBorders>
              <w:top w:val="nil"/>
              <w:left w:val="nil"/>
              <w:bottom w:val="single" w:sz="8" w:space="0" w:color="004990"/>
              <w:right w:val="single" w:sz="8" w:space="0" w:color="004990"/>
            </w:tcBorders>
            <w:vAlign w:val="center"/>
            <w:hideMark/>
          </w:tcPr>
          <w:p w14:paraId="76E1B24E" w14:textId="77777777" w:rsidR="00481E2A" w:rsidRPr="00481E2A" w:rsidRDefault="00481E2A" w:rsidP="00481E2A">
            <w:pPr>
              <w:jc w:val="center"/>
              <w:rPr>
                <w:rFonts w:ascii="Tahoma" w:hAnsi="Tahoma" w:cs="Tahoma"/>
                <w:color w:val="004990"/>
                <w:sz w:val="18"/>
                <w:szCs w:val="18"/>
                <w:lang w:val="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4B8247A8"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6003D278"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67019D15" w14:textId="77777777" w:rsidTr="00481E2A">
        <w:trPr>
          <w:trHeight w:val="468"/>
        </w:trPr>
        <w:tc>
          <w:tcPr>
            <w:tcW w:w="560" w:type="dxa"/>
            <w:tcBorders>
              <w:top w:val="nil"/>
              <w:left w:val="single" w:sz="8" w:space="0" w:color="004990"/>
              <w:bottom w:val="single" w:sz="8" w:space="0" w:color="004990"/>
              <w:right w:val="single" w:sz="8" w:space="0" w:color="004990"/>
            </w:tcBorders>
            <w:vAlign w:val="center"/>
            <w:hideMark/>
          </w:tcPr>
          <w:p w14:paraId="6D5A4716"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lang w:eastAsia="es-BO"/>
              </w:rPr>
              <w:t>13</w:t>
            </w:r>
          </w:p>
        </w:tc>
        <w:tc>
          <w:tcPr>
            <w:tcW w:w="5124" w:type="dxa"/>
            <w:gridSpan w:val="2"/>
            <w:tcBorders>
              <w:top w:val="single" w:sz="8" w:space="0" w:color="004990"/>
              <w:left w:val="nil"/>
              <w:bottom w:val="single" w:sz="8" w:space="0" w:color="004990"/>
              <w:right w:val="single" w:sz="8" w:space="0" w:color="004990"/>
            </w:tcBorders>
            <w:vAlign w:val="center"/>
            <w:hideMark/>
          </w:tcPr>
          <w:p w14:paraId="3B660E94"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Cada blade debe contar con 2 puertos Ethernet de 10Gbe como mínimo.</w:t>
            </w:r>
          </w:p>
        </w:tc>
        <w:tc>
          <w:tcPr>
            <w:tcW w:w="1134" w:type="dxa"/>
            <w:tcBorders>
              <w:top w:val="nil"/>
              <w:left w:val="nil"/>
              <w:bottom w:val="single" w:sz="8" w:space="0" w:color="004990"/>
              <w:right w:val="single" w:sz="8" w:space="0" w:color="004990"/>
            </w:tcBorders>
            <w:vAlign w:val="center"/>
            <w:hideMark/>
          </w:tcPr>
          <w:p w14:paraId="554A19B5"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hideMark/>
          </w:tcPr>
          <w:p w14:paraId="16C91BB5"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c>
          <w:tcPr>
            <w:tcW w:w="1984" w:type="dxa"/>
            <w:tcBorders>
              <w:top w:val="nil"/>
              <w:left w:val="nil"/>
              <w:bottom w:val="single" w:sz="8" w:space="0" w:color="004990"/>
              <w:right w:val="single" w:sz="8" w:space="0" w:color="004990"/>
            </w:tcBorders>
            <w:vAlign w:val="center"/>
            <w:hideMark/>
          </w:tcPr>
          <w:p w14:paraId="3C38B842"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r>
      <w:tr w:rsidR="00481E2A" w:rsidRPr="00481E2A" w14:paraId="092648A4" w14:textId="77777777" w:rsidTr="00481E2A">
        <w:trPr>
          <w:trHeight w:val="201"/>
        </w:trPr>
        <w:tc>
          <w:tcPr>
            <w:tcW w:w="560" w:type="dxa"/>
            <w:tcBorders>
              <w:top w:val="nil"/>
              <w:left w:val="single" w:sz="8" w:space="0" w:color="004990"/>
              <w:bottom w:val="single" w:sz="8" w:space="0" w:color="004990"/>
              <w:right w:val="single" w:sz="8" w:space="0" w:color="004990"/>
            </w:tcBorders>
            <w:vAlign w:val="center"/>
            <w:hideMark/>
          </w:tcPr>
          <w:p w14:paraId="43F4180E"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hAnsi="Tahoma" w:cs="Tahoma"/>
                <w:color w:val="004990"/>
                <w:sz w:val="18"/>
                <w:szCs w:val="18"/>
                <w:lang w:eastAsia="es-BO"/>
              </w:rPr>
              <w:t>14</w:t>
            </w:r>
          </w:p>
        </w:tc>
        <w:tc>
          <w:tcPr>
            <w:tcW w:w="5124" w:type="dxa"/>
            <w:gridSpan w:val="2"/>
            <w:tcBorders>
              <w:top w:val="single" w:sz="8" w:space="0" w:color="004990"/>
              <w:left w:val="nil"/>
              <w:bottom w:val="single" w:sz="8" w:space="0" w:color="004990"/>
              <w:right w:val="single" w:sz="8" w:space="0" w:color="004990"/>
            </w:tcBorders>
            <w:vAlign w:val="center"/>
            <w:hideMark/>
          </w:tcPr>
          <w:p w14:paraId="064B9A5F" w14:textId="63C710BA" w:rsidR="00481E2A" w:rsidRPr="00481E2A" w:rsidRDefault="00FD58D8" w:rsidP="00481E2A">
            <w:pPr>
              <w:rPr>
                <w:rFonts w:ascii="Tahoma" w:hAnsi="Tahoma" w:cs="Tahoma"/>
                <w:color w:val="1F497D"/>
                <w:sz w:val="18"/>
                <w:szCs w:val="18"/>
                <w:lang w:val="es-BO" w:eastAsia="es-BO"/>
              </w:rPr>
            </w:pPr>
            <w:r w:rsidRPr="00FD58D8">
              <w:rPr>
                <w:rFonts w:ascii="Tahoma" w:hAnsi="Tahoma" w:cs="Tahoma"/>
                <w:color w:val="1F497D"/>
                <w:sz w:val="18"/>
                <w:szCs w:val="18"/>
                <w:lang w:val="es-BO" w:eastAsia="es-BO"/>
              </w:rPr>
              <w:t>“Cada blade deberá proveer una controladora RAID que soporte RAID1 y opcionalmente RAID5”</w:t>
            </w:r>
          </w:p>
        </w:tc>
        <w:tc>
          <w:tcPr>
            <w:tcW w:w="1134" w:type="dxa"/>
            <w:tcBorders>
              <w:top w:val="nil"/>
              <w:left w:val="nil"/>
              <w:bottom w:val="single" w:sz="8" w:space="0" w:color="004990"/>
              <w:right w:val="single" w:sz="8" w:space="0" w:color="004990"/>
            </w:tcBorders>
            <w:vAlign w:val="center"/>
            <w:hideMark/>
          </w:tcPr>
          <w:p w14:paraId="1D6DD45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hideMark/>
          </w:tcPr>
          <w:p w14:paraId="1978501F"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c>
          <w:tcPr>
            <w:tcW w:w="1984" w:type="dxa"/>
            <w:tcBorders>
              <w:top w:val="nil"/>
              <w:left w:val="nil"/>
              <w:bottom w:val="single" w:sz="8" w:space="0" w:color="004990"/>
              <w:right w:val="single" w:sz="8" w:space="0" w:color="004990"/>
            </w:tcBorders>
            <w:vAlign w:val="center"/>
            <w:hideMark/>
          </w:tcPr>
          <w:p w14:paraId="37A67D6B" w14:textId="77777777" w:rsidR="00481E2A" w:rsidRPr="00481E2A" w:rsidRDefault="00481E2A" w:rsidP="00481E2A">
            <w:pPr>
              <w:jc w:val="center"/>
              <w:rPr>
                <w:rFonts w:ascii="Tahoma" w:hAnsi="Tahoma" w:cs="Tahoma"/>
                <w:color w:val="004990"/>
                <w:sz w:val="18"/>
                <w:szCs w:val="18"/>
                <w:lang w:val="es-BO" w:eastAsia="es-BO"/>
              </w:rPr>
            </w:pPr>
            <w:r w:rsidRPr="00481E2A">
              <w:rPr>
                <w:rFonts w:ascii="Tahoma" w:eastAsia="Calibri" w:hAnsi="Tahoma" w:cs="Tahoma"/>
                <w:color w:val="004990"/>
                <w:sz w:val="18"/>
                <w:szCs w:val="18"/>
                <w:lang w:eastAsia="es-BO"/>
              </w:rPr>
              <w:t> </w:t>
            </w:r>
          </w:p>
        </w:tc>
      </w:tr>
      <w:tr w:rsidR="00481E2A" w:rsidRPr="00481E2A" w14:paraId="554F86AF" w14:textId="77777777" w:rsidTr="00481E2A">
        <w:trPr>
          <w:trHeight w:val="340"/>
        </w:trPr>
        <w:tc>
          <w:tcPr>
            <w:tcW w:w="560" w:type="dxa"/>
            <w:tcBorders>
              <w:top w:val="nil"/>
              <w:left w:val="single" w:sz="8" w:space="0" w:color="004990"/>
              <w:bottom w:val="single" w:sz="8" w:space="0" w:color="004990"/>
              <w:right w:val="single" w:sz="8" w:space="0" w:color="004990"/>
            </w:tcBorders>
            <w:vAlign w:val="center"/>
            <w:hideMark/>
          </w:tcPr>
          <w:p w14:paraId="1CBD7C18"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15</w:t>
            </w:r>
          </w:p>
        </w:tc>
        <w:tc>
          <w:tcPr>
            <w:tcW w:w="5124" w:type="dxa"/>
            <w:gridSpan w:val="2"/>
            <w:tcBorders>
              <w:top w:val="single" w:sz="8" w:space="0" w:color="004990"/>
              <w:left w:val="nil"/>
              <w:bottom w:val="single" w:sz="8" w:space="0" w:color="004990"/>
              <w:right w:val="single" w:sz="8" w:space="0" w:color="004990"/>
            </w:tcBorders>
            <w:vAlign w:val="center"/>
            <w:hideMark/>
          </w:tcPr>
          <w:p w14:paraId="2C4E6742"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eastAsia="es-BO"/>
              </w:rPr>
              <w:t>Cada</w:t>
            </w:r>
            <w:r w:rsidRPr="00481E2A">
              <w:rPr>
                <w:rFonts w:ascii="Tahoma" w:hAnsi="Tahoma" w:cs="Tahoma"/>
                <w:color w:val="1F497D"/>
                <w:sz w:val="18"/>
                <w:szCs w:val="18"/>
                <w:lang w:val="es-BO" w:eastAsia="es-BO"/>
              </w:rPr>
              <w:t xml:space="preserve"> blade debe proporcionar, al menos 2 puertos FC de 16G </w:t>
            </w:r>
          </w:p>
        </w:tc>
        <w:tc>
          <w:tcPr>
            <w:tcW w:w="1134" w:type="dxa"/>
            <w:tcBorders>
              <w:top w:val="nil"/>
              <w:left w:val="nil"/>
              <w:bottom w:val="single" w:sz="8" w:space="0" w:color="004990"/>
              <w:right w:val="single" w:sz="8" w:space="0" w:color="004990"/>
            </w:tcBorders>
            <w:vAlign w:val="center"/>
            <w:hideMark/>
          </w:tcPr>
          <w:p w14:paraId="56DC0DD7" w14:textId="77777777" w:rsidR="00481E2A" w:rsidRPr="00481E2A" w:rsidRDefault="00481E2A" w:rsidP="00481E2A">
            <w:pPr>
              <w:jc w:val="center"/>
              <w:rPr>
                <w:rFonts w:ascii="Tahoma" w:hAnsi="Tahoma" w:cs="Tahoma"/>
                <w:color w:val="004990"/>
                <w:sz w:val="18"/>
                <w:szCs w:val="18"/>
                <w:lang w:val="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530BDA27"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08BCFD56"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3825A9B6" w14:textId="77777777" w:rsidTr="00481E2A">
        <w:trPr>
          <w:trHeight w:val="494"/>
        </w:trPr>
        <w:tc>
          <w:tcPr>
            <w:tcW w:w="560" w:type="dxa"/>
            <w:tcBorders>
              <w:top w:val="nil"/>
              <w:left w:val="single" w:sz="8" w:space="0" w:color="004990"/>
              <w:bottom w:val="single" w:sz="8" w:space="0" w:color="004990"/>
              <w:right w:val="single" w:sz="8" w:space="0" w:color="004990"/>
            </w:tcBorders>
            <w:vAlign w:val="center"/>
            <w:hideMark/>
          </w:tcPr>
          <w:p w14:paraId="66EEDB7C"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16</w:t>
            </w:r>
          </w:p>
        </w:tc>
        <w:tc>
          <w:tcPr>
            <w:tcW w:w="5124" w:type="dxa"/>
            <w:gridSpan w:val="2"/>
            <w:tcBorders>
              <w:top w:val="single" w:sz="8" w:space="0" w:color="004990"/>
              <w:left w:val="nil"/>
              <w:bottom w:val="single" w:sz="8" w:space="0" w:color="004990"/>
              <w:right w:val="single" w:sz="8" w:space="0" w:color="004990"/>
            </w:tcBorders>
            <w:vAlign w:val="center"/>
            <w:hideMark/>
          </w:tcPr>
          <w:p w14:paraId="7467242C"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Los servidores blade deberán:</w:t>
            </w:r>
          </w:p>
          <w:p w14:paraId="33E39D0D"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Soportar Boot-from-SAN</w:t>
            </w:r>
          </w:p>
          <w:p w14:paraId="3E0CD94F"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Proveer MIBs de SNMP para la gestión remota del hardware</w:t>
            </w:r>
          </w:p>
        </w:tc>
        <w:tc>
          <w:tcPr>
            <w:tcW w:w="1134" w:type="dxa"/>
            <w:tcBorders>
              <w:top w:val="nil"/>
              <w:left w:val="nil"/>
              <w:bottom w:val="single" w:sz="8" w:space="0" w:color="004990"/>
              <w:right w:val="single" w:sz="8" w:space="0" w:color="004990"/>
            </w:tcBorders>
            <w:vAlign w:val="center"/>
            <w:hideMark/>
          </w:tcPr>
          <w:p w14:paraId="0DF98085"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37C43978"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7DDD918C"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2C8C381D" w14:textId="77777777" w:rsidTr="00481E2A">
        <w:trPr>
          <w:trHeight w:val="494"/>
        </w:trPr>
        <w:tc>
          <w:tcPr>
            <w:tcW w:w="560" w:type="dxa"/>
            <w:tcBorders>
              <w:top w:val="nil"/>
              <w:left w:val="single" w:sz="8" w:space="0" w:color="004990"/>
              <w:bottom w:val="single" w:sz="8" w:space="0" w:color="004990"/>
              <w:right w:val="single" w:sz="8" w:space="0" w:color="004990"/>
            </w:tcBorders>
            <w:vAlign w:val="center"/>
          </w:tcPr>
          <w:p w14:paraId="17EC7CB8"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17</w:t>
            </w:r>
          </w:p>
        </w:tc>
        <w:tc>
          <w:tcPr>
            <w:tcW w:w="5124" w:type="dxa"/>
            <w:gridSpan w:val="2"/>
            <w:tcBorders>
              <w:top w:val="single" w:sz="8" w:space="0" w:color="004990"/>
              <w:left w:val="nil"/>
              <w:bottom w:val="single" w:sz="8" w:space="0" w:color="004990"/>
              <w:right w:val="single" w:sz="8" w:space="0" w:color="004990"/>
            </w:tcBorders>
            <w:vAlign w:val="center"/>
          </w:tcPr>
          <w:p w14:paraId="66794AE6" w14:textId="77777777" w:rsidR="00481E2A" w:rsidRPr="00481E2A" w:rsidRDefault="00481E2A" w:rsidP="00481E2A">
            <w:pPr>
              <w:rPr>
                <w:rFonts w:ascii="Tahoma" w:hAnsi="Tahoma" w:cs="Tahoma"/>
                <w:color w:val="1F497D"/>
                <w:sz w:val="18"/>
                <w:szCs w:val="18"/>
                <w:lang w:val="es-BO" w:eastAsia="es-BO"/>
              </w:rPr>
            </w:pPr>
            <w:r w:rsidRPr="00481E2A">
              <w:rPr>
                <w:rFonts w:ascii="Tahoma" w:hAnsi="Tahoma" w:cs="Tahoma"/>
                <w:color w:val="1F497D"/>
                <w:sz w:val="18"/>
                <w:szCs w:val="18"/>
                <w:lang w:val="es-BO" w:eastAsia="es-BO"/>
              </w:rPr>
              <w:t xml:space="preserve">Los servidores deben soportar las plataformas de virtualización: Vmware y RedHat </w:t>
            </w:r>
          </w:p>
        </w:tc>
        <w:tc>
          <w:tcPr>
            <w:tcW w:w="1134" w:type="dxa"/>
            <w:tcBorders>
              <w:top w:val="nil"/>
              <w:left w:val="nil"/>
              <w:bottom w:val="single" w:sz="8" w:space="0" w:color="004990"/>
              <w:right w:val="single" w:sz="8" w:space="0" w:color="004990"/>
            </w:tcBorders>
            <w:vAlign w:val="center"/>
          </w:tcPr>
          <w:p w14:paraId="563B524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3CCFC615"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09EEE322"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635E78DC" w14:textId="77777777" w:rsidTr="00481E2A">
        <w:trPr>
          <w:trHeight w:val="494"/>
        </w:trPr>
        <w:tc>
          <w:tcPr>
            <w:tcW w:w="560" w:type="dxa"/>
            <w:tcBorders>
              <w:top w:val="nil"/>
              <w:left w:val="single" w:sz="8" w:space="0" w:color="004990"/>
              <w:bottom w:val="single" w:sz="8" w:space="0" w:color="004990"/>
              <w:right w:val="single" w:sz="8" w:space="0" w:color="004990"/>
            </w:tcBorders>
            <w:vAlign w:val="center"/>
          </w:tcPr>
          <w:p w14:paraId="1A51832F"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18</w:t>
            </w:r>
          </w:p>
        </w:tc>
        <w:tc>
          <w:tcPr>
            <w:tcW w:w="5124" w:type="dxa"/>
            <w:gridSpan w:val="2"/>
            <w:tcBorders>
              <w:top w:val="single" w:sz="8" w:space="0" w:color="004990"/>
              <w:left w:val="nil"/>
              <w:bottom w:val="single" w:sz="8" w:space="0" w:color="004990"/>
              <w:right w:val="single" w:sz="8" w:space="0" w:color="004990"/>
            </w:tcBorders>
          </w:tcPr>
          <w:p w14:paraId="442262F6" w14:textId="77777777" w:rsidR="00481E2A" w:rsidRPr="00481E2A" w:rsidRDefault="00481E2A" w:rsidP="00481E2A">
            <w:pPr>
              <w:jc w:val="both"/>
              <w:rPr>
                <w:rFonts w:ascii="Tahoma" w:hAnsi="Tahoma" w:cs="Tahoma"/>
                <w:b/>
                <w:color w:val="1F497D"/>
                <w:sz w:val="18"/>
                <w:szCs w:val="18"/>
                <w:lang w:eastAsia="es-BO"/>
              </w:rPr>
            </w:pPr>
            <w:r w:rsidRPr="00481E2A">
              <w:rPr>
                <w:rFonts w:ascii="Tahoma" w:hAnsi="Tahoma" w:cs="Tahoma"/>
                <w:b/>
                <w:color w:val="1F497D"/>
                <w:sz w:val="18"/>
                <w:szCs w:val="18"/>
                <w:lang w:eastAsia="es-BO"/>
              </w:rPr>
              <w:t>5 servidores de rack de 1 HU, cada uno de ellos configurado con un CPU E5-2630Lv3 de 8 cores o superior.</w:t>
            </w:r>
          </w:p>
        </w:tc>
        <w:tc>
          <w:tcPr>
            <w:tcW w:w="1134" w:type="dxa"/>
            <w:tcBorders>
              <w:top w:val="nil"/>
              <w:left w:val="nil"/>
              <w:bottom w:val="single" w:sz="8" w:space="0" w:color="004990"/>
              <w:right w:val="single" w:sz="8" w:space="0" w:color="004990"/>
            </w:tcBorders>
            <w:vAlign w:val="center"/>
          </w:tcPr>
          <w:p w14:paraId="763B5CBE"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5E61DC02" w14:textId="77777777" w:rsidR="00481E2A" w:rsidRPr="00481E2A" w:rsidRDefault="00481E2A" w:rsidP="00481E2A">
            <w:pPr>
              <w:jc w:val="center"/>
              <w:rPr>
                <w:rFonts w:ascii="Tahoma" w:eastAsia="Calibri" w:hAnsi="Tahoma" w:cs="Tahoma"/>
                <w:color w:val="004990"/>
                <w:sz w:val="18"/>
                <w:szCs w:val="18"/>
                <w:lang w:eastAsia="es-BO"/>
              </w:rPr>
            </w:pPr>
          </w:p>
        </w:tc>
        <w:tc>
          <w:tcPr>
            <w:tcW w:w="1984" w:type="dxa"/>
            <w:tcBorders>
              <w:top w:val="nil"/>
              <w:left w:val="nil"/>
              <w:bottom w:val="single" w:sz="8" w:space="0" w:color="004990"/>
              <w:right w:val="single" w:sz="8" w:space="0" w:color="004990"/>
            </w:tcBorders>
            <w:vAlign w:val="center"/>
          </w:tcPr>
          <w:p w14:paraId="6B4223A6" w14:textId="77777777" w:rsidR="00481E2A" w:rsidRPr="00481E2A" w:rsidRDefault="00481E2A" w:rsidP="00481E2A">
            <w:pPr>
              <w:jc w:val="center"/>
              <w:rPr>
                <w:rFonts w:ascii="Tahoma" w:eastAsia="Calibri" w:hAnsi="Tahoma" w:cs="Tahoma"/>
                <w:color w:val="004990"/>
                <w:sz w:val="18"/>
                <w:szCs w:val="18"/>
                <w:lang w:eastAsia="es-BO"/>
              </w:rPr>
            </w:pPr>
          </w:p>
        </w:tc>
      </w:tr>
      <w:tr w:rsidR="00481E2A" w:rsidRPr="00481E2A" w14:paraId="7658FA94" w14:textId="77777777" w:rsidTr="00481E2A">
        <w:trPr>
          <w:trHeight w:val="328"/>
        </w:trPr>
        <w:tc>
          <w:tcPr>
            <w:tcW w:w="560" w:type="dxa"/>
            <w:tcBorders>
              <w:top w:val="nil"/>
              <w:left w:val="single" w:sz="8" w:space="0" w:color="004990"/>
              <w:bottom w:val="single" w:sz="8" w:space="0" w:color="004990"/>
              <w:right w:val="single" w:sz="8" w:space="0" w:color="004990"/>
            </w:tcBorders>
            <w:vAlign w:val="center"/>
          </w:tcPr>
          <w:p w14:paraId="3A4F7CF1"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19</w:t>
            </w:r>
          </w:p>
        </w:tc>
        <w:tc>
          <w:tcPr>
            <w:tcW w:w="5124" w:type="dxa"/>
            <w:gridSpan w:val="2"/>
            <w:tcBorders>
              <w:top w:val="single" w:sz="8" w:space="0" w:color="004990"/>
              <w:left w:val="nil"/>
              <w:bottom w:val="single" w:sz="8" w:space="0" w:color="004990"/>
              <w:right w:val="single" w:sz="8" w:space="0" w:color="004990"/>
            </w:tcBorders>
            <w:vAlign w:val="center"/>
          </w:tcPr>
          <w:p w14:paraId="16790E68"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 xml:space="preserve">Cada servidor de rack de contar </w:t>
            </w:r>
            <w:r w:rsidR="004535E2" w:rsidRPr="00481E2A">
              <w:rPr>
                <w:rFonts w:ascii="Tahoma" w:eastAsia="Calibri" w:hAnsi="Tahoma" w:cs="Tahoma"/>
                <w:color w:val="1F497D"/>
                <w:sz w:val="18"/>
                <w:szCs w:val="18"/>
                <w:lang w:val="es-BO" w:eastAsia="es-BO"/>
              </w:rPr>
              <w:t>mínimamente</w:t>
            </w:r>
            <w:r w:rsidRPr="00481E2A">
              <w:rPr>
                <w:rFonts w:ascii="Tahoma" w:eastAsia="Calibri" w:hAnsi="Tahoma" w:cs="Tahoma"/>
                <w:color w:val="1F497D"/>
                <w:sz w:val="18"/>
                <w:szCs w:val="18"/>
                <w:lang w:val="es-BO" w:eastAsia="es-BO"/>
              </w:rPr>
              <w:t xml:space="preserve"> con 64 GB de RAM</w:t>
            </w:r>
          </w:p>
        </w:tc>
        <w:tc>
          <w:tcPr>
            <w:tcW w:w="1134" w:type="dxa"/>
            <w:tcBorders>
              <w:top w:val="nil"/>
              <w:left w:val="nil"/>
              <w:bottom w:val="single" w:sz="8" w:space="0" w:color="004990"/>
              <w:right w:val="single" w:sz="8" w:space="0" w:color="004990"/>
            </w:tcBorders>
            <w:vAlign w:val="center"/>
          </w:tcPr>
          <w:p w14:paraId="3D2A71FD"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2063D852"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316E7A5C"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7AFA8E1F" w14:textId="77777777" w:rsidTr="00481E2A">
        <w:trPr>
          <w:trHeight w:val="276"/>
        </w:trPr>
        <w:tc>
          <w:tcPr>
            <w:tcW w:w="560" w:type="dxa"/>
            <w:tcBorders>
              <w:top w:val="nil"/>
              <w:left w:val="single" w:sz="8" w:space="0" w:color="004990"/>
              <w:bottom w:val="single" w:sz="8" w:space="0" w:color="004990"/>
              <w:right w:val="single" w:sz="8" w:space="0" w:color="004990"/>
            </w:tcBorders>
            <w:vAlign w:val="center"/>
          </w:tcPr>
          <w:p w14:paraId="4E91F3D4"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20</w:t>
            </w:r>
          </w:p>
        </w:tc>
        <w:tc>
          <w:tcPr>
            <w:tcW w:w="5124" w:type="dxa"/>
            <w:gridSpan w:val="2"/>
            <w:tcBorders>
              <w:top w:val="single" w:sz="8" w:space="0" w:color="004990"/>
              <w:left w:val="nil"/>
              <w:bottom w:val="single" w:sz="8" w:space="0" w:color="004990"/>
              <w:right w:val="single" w:sz="8" w:space="0" w:color="004990"/>
            </w:tcBorders>
            <w:vAlign w:val="center"/>
          </w:tcPr>
          <w:p w14:paraId="5043F3CA"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Cada servidor de rack de contar con  6 discos de 300 GB SAS 10 Krpm o superior</w:t>
            </w:r>
          </w:p>
        </w:tc>
        <w:tc>
          <w:tcPr>
            <w:tcW w:w="1134" w:type="dxa"/>
            <w:tcBorders>
              <w:top w:val="nil"/>
              <w:left w:val="nil"/>
              <w:bottom w:val="single" w:sz="8" w:space="0" w:color="004990"/>
              <w:right w:val="single" w:sz="8" w:space="0" w:color="004990"/>
            </w:tcBorders>
            <w:vAlign w:val="center"/>
          </w:tcPr>
          <w:p w14:paraId="59EC7C2D" w14:textId="77777777" w:rsidR="00481E2A" w:rsidRPr="00481E2A" w:rsidRDefault="00481E2A" w:rsidP="00481E2A">
            <w:pPr>
              <w:jc w:val="center"/>
              <w:rPr>
                <w:rFonts w:ascii="Tahoma" w:hAnsi="Tahoma" w:cs="Tahoma"/>
                <w:color w:val="004990"/>
                <w:sz w:val="18"/>
                <w:szCs w:val="18"/>
                <w:lang w:val="es-BO"/>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6064A47C"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10071698"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41542DBF" w14:textId="77777777" w:rsidTr="00481E2A">
        <w:trPr>
          <w:trHeight w:val="252"/>
        </w:trPr>
        <w:tc>
          <w:tcPr>
            <w:tcW w:w="560" w:type="dxa"/>
            <w:tcBorders>
              <w:top w:val="nil"/>
              <w:left w:val="single" w:sz="8" w:space="0" w:color="004990"/>
              <w:bottom w:val="single" w:sz="8" w:space="0" w:color="004990"/>
              <w:right w:val="single" w:sz="8" w:space="0" w:color="004990"/>
            </w:tcBorders>
            <w:vAlign w:val="center"/>
          </w:tcPr>
          <w:p w14:paraId="792B3158"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21</w:t>
            </w:r>
          </w:p>
        </w:tc>
        <w:tc>
          <w:tcPr>
            <w:tcW w:w="5124" w:type="dxa"/>
            <w:gridSpan w:val="2"/>
            <w:tcBorders>
              <w:top w:val="single" w:sz="8" w:space="0" w:color="004990"/>
              <w:left w:val="nil"/>
              <w:bottom w:val="single" w:sz="8" w:space="0" w:color="004990"/>
              <w:right w:val="single" w:sz="8" w:space="0" w:color="004990"/>
            </w:tcBorders>
            <w:vAlign w:val="center"/>
          </w:tcPr>
          <w:p w14:paraId="0911075D"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Cada servidor de rack de contar  un DVD-ROM</w:t>
            </w:r>
          </w:p>
        </w:tc>
        <w:tc>
          <w:tcPr>
            <w:tcW w:w="1134" w:type="dxa"/>
            <w:tcBorders>
              <w:top w:val="nil"/>
              <w:left w:val="nil"/>
              <w:bottom w:val="single" w:sz="8" w:space="0" w:color="004990"/>
              <w:right w:val="single" w:sz="8" w:space="0" w:color="004990"/>
            </w:tcBorders>
            <w:vAlign w:val="center"/>
          </w:tcPr>
          <w:p w14:paraId="6D54412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5453F16C"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33619314"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084E550B" w14:textId="77777777" w:rsidTr="00481E2A">
        <w:trPr>
          <w:trHeight w:val="270"/>
        </w:trPr>
        <w:tc>
          <w:tcPr>
            <w:tcW w:w="560" w:type="dxa"/>
            <w:tcBorders>
              <w:top w:val="nil"/>
              <w:left w:val="single" w:sz="8" w:space="0" w:color="004990"/>
              <w:bottom w:val="single" w:sz="8" w:space="0" w:color="004990"/>
              <w:right w:val="single" w:sz="8" w:space="0" w:color="004990"/>
            </w:tcBorders>
            <w:vAlign w:val="center"/>
          </w:tcPr>
          <w:p w14:paraId="556BDD2A"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22</w:t>
            </w:r>
          </w:p>
        </w:tc>
        <w:tc>
          <w:tcPr>
            <w:tcW w:w="5124" w:type="dxa"/>
            <w:gridSpan w:val="2"/>
            <w:tcBorders>
              <w:top w:val="single" w:sz="8" w:space="0" w:color="004990"/>
              <w:left w:val="nil"/>
              <w:bottom w:val="single" w:sz="8" w:space="0" w:color="004990"/>
              <w:right w:val="single" w:sz="8" w:space="0" w:color="004990"/>
            </w:tcBorders>
            <w:vAlign w:val="center"/>
          </w:tcPr>
          <w:p w14:paraId="261079DD"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Cada servidor de rack de contar  un controlador RAID</w:t>
            </w:r>
          </w:p>
        </w:tc>
        <w:tc>
          <w:tcPr>
            <w:tcW w:w="1134" w:type="dxa"/>
            <w:tcBorders>
              <w:top w:val="nil"/>
              <w:left w:val="nil"/>
              <w:bottom w:val="single" w:sz="8" w:space="0" w:color="004990"/>
              <w:right w:val="single" w:sz="8" w:space="0" w:color="004990"/>
            </w:tcBorders>
            <w:vAlign w:val="center"/>
          </w:tcPr>
          <w:p w14:paraId="611FD27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1CD96457"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5AEB19EC"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5A37C421" w14:textId="77777777" w:rsidTr="00481E2A">
        <w:trPr>
          <w:trHeight w:val="260"/>
        </w:trPr>
        <w:tc>
          <w:tcPr>
            <w:tcW w:w="560" w:type="dxa"/>
            <w:tcBorders>
              <w:top w:val="nil"/>
              <w:left w:val="single" w:sz="8" w:space="0" w:color="004990"/>
              <w:bottom w:val="single" w:sz="8" w:space="0" w:color="004990"/>
              <w:right w:val="single" w:sz="8" w:space="0" w:color="004990"/>
            </w:tcBorders>
            <w:vAlign w:val="center"/>
          </w:tcPr>
          <w:p w14:paraId="40214676"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23</w:t>
            </w:r>
          </w:p>
        </w:tc>
        <w:tc>
          <w:tcPr>
            <w:tcW w:w="5124" w:type="dxa"/>
            <w:gridSpan w:val="2"/>
            <w:tcBorders>
              <w:top w:val="single" w:sz="8" w:space="0" w:color="004990"/>
              <w:left w:val="nil"/>
              <w:bottom w:val="single" w:sz="8" w:space="0" w:color="004990"/>
              <w:right w:val="single" w:sz="8" w:space="0" w:color="004990"/>
            </w:tcBorders>
            <w:vAlign w:val="center"/>
          </w:tcPr>
          <w:p w14:paraId="5798F0F0"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Cada servidor de rack de contar con 2 puertos de 1 GbE o superior</w:t>
            </w:r>
          </w:p>
        </w:tc>
        <w:tc>
          <w:tcPr>
            <w:tcW w:w="1134" w:type="dxa"/>
            <w:tcBorders>
              <w:top w:val="nil"/>
              <w:left w:val="nil"/>
              <w:bottom w:val="single" w:sz="8" w:space="0" w:color="004990"/>
              <w:right w:val="single" w:sz="8" w:space="0" w:color="004990"/>
            </w:tcBorders>
            <w:vAlign w:val="center"/>
          </w:tcPr>
          <w:p w14:paraId="215FF96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79EF0867"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62225585"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0BA944E9" w14:textId="77777777" w:rsidTr="00481E2A">
        <w:trPr>
          <w:trHeight w:val="264"/>
        </w:trPr>
        <w:tc>
          <w:tcPr>
            <w:tcW w:w="560" w:type="dxa"/>
            <w:tcBorders>
              <w:top w:val="nil"/>
              <w:left w:val="single" w:sz="8" w:space="0" w:color="004990"/>
              <w:bottom w:val="single" w:sz="8" w:space="0" w:color="004990"/>
              <w:right w:val="single" w:sz="8" w:space="0" w:color="004990"/>
            </w:tcBorders>
            <w:vAlign w:val="center"/>
          </w:tcPr>
          <w:p w14:paraId="286C06A6"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24</w:t>
            </w:r>
          </w:p>
        </w:tc>
        <w:tc>
          <w:tcPr>
            <w:tcW w:w="5124" w:type="dxa"/>
            <w:gridSpan w:val="2"/>
            <w:tcBorders>
              <w:top w:val="single" w:sz="8" w:space="0" w:color="004990"/>
              <w:left w:val="nil"/>
              <w:bottom w:val="single" w:sz="8" w:space="0" w:color="004990"/>
              <w:right w:val="single" w:sz="8" w:space="0" w:color="004990"/>
            </w:tcBorders>
            <w:vAlign w:val="center"/>
          </w:tcPr>
          <w:p w14:paraId="5347CDEB"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Cada servidor de rack de contar  con 2 puertos de 8Gb FC o superior</w:t>
            </w:r>
          </w:p>
        </w:tc>
        <w:tc>
          <w:tcPr>
            <w:tcW w:w="1134" w:type="dxa"/>
            <w:tcBorders>
              <w:top w:val="nil"/>
              <w:left w:val="nil"/>
              <w:bottom w:val="single" w:sz="8" w:space="0" w:color="004990"/>
              <w:right w:val="single" w:sz="8" w:space="0" w:color="004990"/>
            </w:tcBorders>
            <w:vAlign w:val="center"/>
          </w:tcPr>
          <w:p w14:paraId="04B3926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78035D30"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341B055B"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70B6C15F" w14:textId="77777777" w:rsidTr="00481E2A">
        <w:trPr>
          <w:trHeight w:val="264"/>
        </w:trPr>
        <w:tc>
          <w:tcPr>
            <w:tcW w:w="560" w:type="dxa"/>
            <w:tcBorders>
              <w:top w:val="nil"/>
              <w:left w:val="single" w:sz="8" w:space="0" w:color="004990"/>
              <w:bottom w:val="single" w:sz="8" w:space="0" w:color="004990"/>
              <w:right w:val="single" w:sz="8" w:space="0" w:color="004990"/>
            </w:tcBorders>
            <w:vAlign w:val="center"/>
          </w:tcPr>
          <w:p w14:paraId="77C551BE"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25</w:t>
            </w:r>
          </w:p>
        </w:tc>
        <w:tc>
          <w:tcPr>
            <w:tcW w:w="5124" w:type="dxa"/>
            <w:gridSpan w:val="2"/>
            <w:tcBorders>
              <w:top w:val="single" w:sz="8" w:space="0" w:color="004990"/>
              <w:left w:val="nil"/>
              <w:bottom w:val="single" w:sz="8" w:space="0" w:color="004990"/>
              <w:right w:val="single" w:sz="8" w:space="0" w:color="004990"/>
            </w:tcBorders>
            <w:vAlign w:val="center"/>
          </w:tcPr>
          <w:p w14:paraId="67DDE194" w14:textId="77777777" w:rsidR="00481E2A" w:rsidRPr="00481E2A" w:rsidRDefault="00481E2A" w:rsidP="00481E2A">
            <w:pPr>
              <w:rPr>
                <w:rFonts w:ascii="Tahoma" w:eastAsia="Calibri" w:hAnsi="Tahoma" w:cs="Tahoma"/>
                <w:color w:val="1F497D"/>
                <w:sz w:val="18"/>
                <w:szCs w:val="18"/>
                <w:lang w:val="es-BO" w:eastAsia="es-BO"/>
              </w:rPr>
            </w:pPr>
            <w:r w:rsidRPr="00481E2A">
              <w:rPr>
                <w:rFonts w:ascii="Tahoma" w:hAnsi="Tahoma" w:cs="Tahoma"/>
                <w:color w:val="1F497D"/>
                <w:sz w:val="18"/>
                <w:szCs w:val="18"/>
                <w:lang w:eastAsia="es-BO"/>
              </w:rPr>
              <w:t>Debe incluir el etiquetado y peinado de: cables de red, fibra y alimentación de todo el equipamiento ofertado, de acuerdo a formato provisto por Entel.</w:t>
            </w:r>
          </w:p>
        </w:tc>
        <w:tc>
          <w:tcPr>
            <w:tcW w:w="1134" w:type="dxa"/>
            <w:tcBorders>
              <w:top w:val="nil"/>
              <w:left w:val="nil"/>
              <w:bottom w:val="single" w:sz="8" w:space="0" w:color="004990"/>
              <w:right w:val="single" w:sz="8" w:space="0" w:color="004990"/>
            </w:tcBorders>
            <w:vAlign w:val="center"/>
          </w:tcPr>
          <w:p w14:paraId="4623D8D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68425D0F"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54F9080D" w14:textId="77777777" w:rsidR="00481E2A" w:rsidRPr="00481E2A" w:rsidRDefault="00481E2A" w:rsidP="00481E2A">
            <w:pPr>
              <w:jc w:val="center"/>
              <w:rPr>
                <w:rFonts w:ascii="Tahoma" w:eastAsia="Calibri" w:hAnsi="Tahoma" w:cs="Tahoma"/>
                <w:color w:val="004990"/>
                <w:sz w:val="18"/>
                <w:szCs w:val="18"/>
                <w:lang w:val="es-BO" w:eastAsia="es-BO"/>
              </w:rPr>
            </w:pPr>
          </w:p>
        </w:tc>
      </w:tr>
      <w:tr w:rsidR="00481E2A" w:rsidRPr="00481E2A" w14:paraId="6CACDC16" w14:textId="77777777" w:rsidTr="00481E2A">
        <w:trPr>
          <w:trHeight w:val="494"/>
        </w:trPr>
        <w:tc>
          <w:tcPr>
            <w:tcW w:w="560" w:type="dxa"/>
            <w:tcBorders>
              <w:top w:val="nil"/>
              <w:left w:val="single" w:sz="8" w:space="0" w:color="004990"/>
              <w:bottom w:val="single" w:sz="8" w:space="0" w:color="004990"/>
              <w:right w:val="single" w:sz="8" w:space="0" w:color="004990"/>
            </w:tcBorders>
            <w:vAlign w:val="center"/>
            <w:hideMark/>
          </w:tcPr>
          <w:p w14:paraId="2E2553DF" w14:textId="77777777" w:rsidR="00481E2A" w:rsidRPr="00481E2A" w:rsidRDefault="00481E2A" w:rsidP="00481E2A">
            <w:pPr>
              <w:jc w:val="center"/>
              <w:rPr>
                <w:rFonts w:ascii="Tahoma" w:hAnsi="Tahoma" w:cs="Tahoma"/>
                <w:color w:val="004990"/>
                <w:sz w:val="18"/>
                <w:szCs w:val="18"/>
                <w:lang w:eastAsia="es-BO"/>
              </w:rPr>
            </w:pPr>
            <w:r w:rsidRPr="00481E2A">
              <w:rPr>
                <w:rFonts w:ascii="Tahoma" w:hAnsi="Tahoma" w:cs="Tahoma"/>
                <w:color w:val="004990"/>
                <w:sz w:val="18"/>
                <w:szCs w:val="18"/>
                <w:lang w:eastAsia="es-BO"/>
              </w:rPr>
              <w:t>26</w:t>
            </w:r>
          </w:p>
        </w:tc>
        <w:tc>
          <w:tcPr>
            <w:tcW w:w="5124" w:type="dxa"/>
            <w:gridSpan w:val="2"/>
            <w:tcBorders>
              <w:top w:val="single" w:sz="8" w:space="0" w:color="004990"/>
              <w:left w:val="nil"/>
              <w:bottom w:val="single" w:sz="8" w:space="0" w:color="004990"/>
              <w:right w:val="single" w:sz="8" w:space="0" w:color="004990"/>
            </w:tcBorders>
            <w:vAlign w:val="center"/>
            <w:hideMark/>
          </w:tcPr>
          <w:p w14:paraId="690F5D50" w14:textId="77777777" w:rsidR="00481E2A" w:rsidRPr="00481E2A" w:rsidRDefault="00481E2A" w:rsidP="00481E2A">
            <w:pPr>
              <w:rPr>
                <w:rFonts w:ascii="Tahoma" w:hAnsi="Tahoma" w:cs="Tahoma"/>
                <w:color w:val="1F497D"/>
                <w:sz w:val="18"/>
                <w:szCs w:val="18"/>
                <w:lang w:val="es-BO" w:eastAsia="es-BO"/>
              </w:rPr>
            </w:pPr>
            <w:r w:rsidRPr="00481E2A">
              <w:rPr>
                <w:rFonts w:ascii="Tahoma" w:eastAsia="Calibri" w:hAnsi="Tahoma" w:cs="Tahoma"/>
                <w:color w:val="1F497D"/>
                <w:sz w:val="18"/>
                <w:szCs w:val="18"/>
                <w:lang w:val="es-BO" w:eastAsia="es-BO"/>
              </w:rPr>
              <w:t>La oferta debe ser AUTOSUFICIENTE; en este sentido, si la puesta en servicio, requiriese de elementos no contemplados en el hardware y servicios de la oferta, su suministro será responsabilidad del oferente sin costo alguno para ENTEL S.A.</w:t>
            </w:r>
          </w:p>
        </w:tc>
        <w:tc>
          <w:tcPr>
            <w:tcW w:w="1134" w:type="dxa"/>
            <w:tcBorders>
              <w:top w:val="nil"/>
              <w:left w:val="nil"/>
              <w:bottom w:val="single" w:sz="8" w:space="0" w:color="004990"/>
              <w:right w:val="single" w:sz="8" w:space="0" w:color="004990"/>
            </w:tcBorders>
            <w:vAlign w:val="center"/>
            <w:hideMark/>
          </w:tcPr>
          <w:p w14:paraId="0D7BB4F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993" w:type="dxa"/>
            <w:tcBorders>
              <w:top w:val="nil"/>
              <w:left w:val="nil"/>
              <w:bottom w:val="single" w:sz="8" w:space="0" w:color="004990"/>
              <w:right w:val="single" w:sz="8" w:space="0" w:color="004990"/>
            </w:tcBorders>
            <w:vAlign w:val="center"/>
          </w:tcPr>
          <w:p w14:paraId="5DD9EE3F" w14:textId="77777777" w:rsidR="00481E2A" w:rsidRPr="00481E2A" w:rsidRDefault="00481E2A" w:rsidP="00481E2A">
            <w:pPr>
              <w:jc w:val="center"/>
              <w:rPr>
                <w:rFonts w:ascii="Tahoma" w:eastAsia="Calibri" w:hAnsi="Tahoma" w:cs="Tahoma"/>
                <w:color w:val="004990"/>
                <w:sz w:val="18"/>
                <w:szCs w:val="18"/>
                <w:lang w:val="es-BO" w:eastAsia="es-BO"/>
              </w:rPr>
            </w:pPr>
          </w:p>
        </w:tc>
        <w:tc>
          <w:tcPr>
            <w:tcW w:w="1984" w:type="dxa"/>
            <w:tcBorders>
              <w:top w:val="nil"/>
              <w:left w:val="nil"/>
              <w:bottom w:val="single" w:sz="8" w:space="0" w:color="004990"/>
              <w:right w:val="single" w:sz="8" w:space="0" w:color="004990"/>
            </w:tcBorders>
            <w:vAlign w:val="center"/>
          </w:tcPr>
          <w:p w14:paraId="0C95DF86" w14:textId="77777777" w:rsidR="00481E2A" w:rsidRPr="00481E2A" w:rsidRDefault="00481E2A" w:rsidP="00481E2A">
            <w:pPr>
              <w:jc w:val="center"/>
              <w:rPr>
                <w:rFonts w:ascii="Tahoma" w:eastAsia="Calibri" w:hAnsi="Tahoma" w:cs="Tahoma"/>
                <w:color w:val="004990"/>
                <w:sz w:val="18"/>
                <w:szCs w:val="18"/>
                <w:lang w:val="es-BO" w:eastAsia="es-BO"/>
              </w:rPr>
            </w:pPr>
          </w:p>
        </w:tc>
      </w:tr>
    </w:tbl>
    <w:p w14:paraId="3E8431FA" w14:textId="77777777" w:rsidR="00481E2A" w:rsidRPr="00481E2A" w:rsidRDefault="00481E2A" w:rsidP="00481E2A">
      <w:pPr>
        <w:ind w:left="720"/>
        <w:rPr>
          <w:rFonts w:ascii="Tahoma" w:hAnsi="Tahoma" w:cs="Tahoma"/>
          <w:b/>
          <w:bCs/>
          <w:color w:val="004990"/>
          <w:sz w:val="22"/>
          <w:szCs w:val="22"/>
          <w:lang w:val="es-BO" w:eastAsia="en-US"/>
        </w:rPr>
      </w:pPr>
    </w:p>
    <w:p w14:paraId="707E1291" w14:textId="77777777" w:rsidR="00481E2A" w:rsidRPr="00481E2A" w:rsidRDefault="00481E2A" w:rsidP="009D6F0D">
      <w:pPr>
        <w:numPr>
          <w:ilvl w:val="2"/>
          <w:numId w:val="48"/>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SERVICIOS</w:t>
      </w:r>
    </w:p>
    <w:tbl>
      <w:tblPr>
        <w:tblW w:w="9781" w:type="dxa"/>
        <w:tblInd w:w="70" w:type="dxa"/>
        <w:tblLayout w:type="fixed"/>
        <w:tblCellMar>
          <w:left w:w="0" w:type="dxa"/>
          <w:right w:w="0" w:type="dxa"/>
        </w:tblCellMar>
        <w:tblLook w:val="04A0" w:firstRow="1" w:lastRow="0" w:firstColumn="1" w:lastColumn="0" w:noHBand="0" w:noVBand="1"/>
      </w:tblPr>
      <w:tblGrid>
        <w:gridCol w:w="468"/>
        <w:gridCol w:w="4919"/>
        <w:gridCol w:w="1417"/>
        <w:gridCol w:w="851"/>
        <w:gridCol w:w="2126"/>
      </w:tblGrid>
      <w:tr w:rsidR="00481E2A" w:rsidRPr="00481E2A" w14:paraId="060239A3" w14:textId="77777777" w:rsidTr="00481E2A">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F9B413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77"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22163E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1744F0DF" w14:textId="77777777" w:rsidTr="00481E2A">
        <w:trPr>
          <w:trHeight w:val="281"/>
          <w:tblHeader/>
        </w:trPr>
        <w:tc>
          <w:tcPr>
            <w:tcW w:w="5387"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E69D5F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SERVICIOS</w:t>
            </w:r>
          </w:p>
        </w:tc>
        <w:tc>
          <w:tcPr>
            <w:tcW w:w="141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D43387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77"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6D9A96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4A76F601" w14:textId="77777777" w:rsidTr="00481E2A">
        <w:trPr>
          <w:trHeight w:val="347"/>
          <w:tblHeader/>
        </w:trPr>
        <w:tc>
          <w:tcPr>
            <w:tcW w:w="468"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AD958A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lastRenderedPageBreak/>
              <w:t>No.</w:t>
            </w:r>
          </w:p>
        </w:tc>
        <w:tc>
          <w:tcPr>
            <w:tcW w:w="491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F2BD17F"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F10B727"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5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F4F079E"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6"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75E417EE"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243A5B61"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0C8579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F3ECEF5" w14:textId="77777777" w:rsidR="00EB449C" w:rsidRDefault="00481E2A" w:rsidP="003F2CA7">
            <w:pPr>
              <w:autoSpaceDE w:val="0"/>
              <w:autoSpaceDN w:val="0"/>
              <w:adjustRightInd w:val="0"/>
              <w:jc w:val="both"/>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eastAsia="es-BO"/>
              </w:rPr>
              <w:t>D</w:t>
            </w:r>
            <w:r w:rsidR="003F2CA7">
              <w:rPr>
                <w:rFonts w:ascii="Tahoma" w:eastAsia="Calibri" w:hAnsi="Tahoma" w:cs="Tahoma"/>
                <w:color w:val="1F497D"/>
                <w:sz w:val="18"/>
                <w:szCs w:val="18"/>
                <w:lang w:eastAsia="es-BO"/>
              </w:rPr>
              <w:t>e</w:t>
            </w:r>
            <w:r w:rsidR="003F2CA7" w:rsidRPr="00481E2A">
              <w:rPr>
                <w:rFonts w:ascii="Tahoma" w:eastAsia="Calibri" w:hAnsi="Tahoma" w:cs="Tahoma"/>
                <w:color w:val="1F497D"/>
                <w:sz w:val="18"/>
                <w:szCs w:val="18"/>
                <w:lang w:val="es-BO" w:eastAsia="es-BO"/>
              </w:rPr>
              <w:t>be</w:t>
            </w:r>
            <w:r w:rsidRPr="00481E2A">
              <w:rPr>
                <w:rFonts w:ascii="Tahoma" w:eastAsia="Calibri" w:hAnsi="Tahoma" w:cs="Tahoma"/>
                <w:color w:val="1F497D"/>
                <w:sz w:val="18"/>
                <w:szCs w:val="18"/>
                <w:lang w:val="es-BO" w:eastAsia="es-BO"/>
              </w:rPr>
              <w:t xml:space="preserve"> incluir la instalación, configuración y dejar en funcionamiento toda la solución ofertada por personal certificado por  fabricante, en modalidad llave en mano</w:t>
            </w:r>
            <w:r w:rsidR="00EB449C">
              <w:rPr>
                <w:rFonts w:ascii="Tahoma" w:eastAsia="Calibri" w:hAnsi="Tahoma" w:cs="Tahoma"/>
                <w:color w:val="1F497D"/>
                <w:sz w:val="18"/>
                <w:szCs w:val="18"/>
                <w:lang w:val="es-BO" w:eastAsia="es-BO"/>
              </w:rPr>
              <w:t>.</w:t>
            </w:r>
          </w:p>
          <w:p w14:paraId="30D5CDF2" w14:textId="55AB5C50" w:rsidR="00481E2A" w:rsidRPr="00481E2A" w:rsidRDefault="00EB449C" w:rsidP="003F2CA7">
            <w:pPr>
              <w:autoSpaceDE w:val="0"/>
              <w:autoSpaceDN w:val="0"/>
              <w:adjustRightInd w:val="0"/>
              <w:jc w:val="both"/>
              <w:rPr>
                <w:rFonts w:ascii="Tahoma" w:eastAsia="Calibri" w:hAnsi="Tahoma" w:cs="Tahoma"/>
                <w:color w:val="1F497D"/>
                <w:sz w:val="18"/>
                <w:szCs w:val="18"/>
                <w:lang w:val="es-BO" w:eastAsia="es-BO"/>
              </w:rPr>
            </w:pPr>
            <w:r>
              <w:rPr>
                <w:rFonts w:ascii="Tahoma" w:hAnsi="Tahoma" w:cs="Tahoma"/>
                <w:color w:val="1F497D"/>
                <w:sz w:val="18"/>
                <w:szCs w:val="18"/>
              </w:rPr>
              <w:t>Los trabajos de instalación podrán ser en cualquier horario inclusive nocturno, incluyendo sábados, domingos y feriados.</w:t>
            </w:r>
            <w:r w:rsidR="00481E2A" w:rsidRPr="00481E2A">
              <w:rPr>
                <w:rFonts w:ascii="Tahoma" w:eastAsia="Calibri" w:hAnsi="Tahoma" w:cs="Tahoma"/>
                <w:color w:val="1F497D"/>
                <w:sz w:val="18"/>
                <w:szCs w:val="18"/>
                <w:lang w:val="es-BO" w:eastAsia="es-BO"/>
              </w:rPr>
              <w:t xml:space="preserve"> </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54A815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65020C5"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B061AAE"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FD262B5"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DD06DBB"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00E8270" w14:textId="77777777" w:rsidR="00481E2A" w:rsidRPr="00481E2A" w:rsidRDefault="00481E2A" w:rsidP="00481E2A">
            <w:pPr>
              <w:autoSpaceDE w:val="0"/>
              <w:autoSpaceDN w:val="0"/>
              <w:jc w:val="both"/>
              <w:rPr>
                <w:rFonts w:ascii="Tahoma" w:hAnsi="Tahoma" w:cs="Tahoma"/>
                <w:color w:val="1F497D"/>
                <w:sz w:val="18"/>
                <w:szCs w:val="18"/>
              </w:rPr>
            </w:pPr>
            <w:r w:rsidRPr="00481E2A">
              <w:rPr>
                <w:rFonts w:ascii="Tahoma" w:hAnsi="Tahoma" w:cs="Tahoma"/>
                <w:color w:val="1F497D"/>
                <w:sz w:val="18"/>
                <w:szCs w:val="18"/>
              </w:rPr>
              <w:t>Debe incluir la configuración de todos los dispositivos de hardware involucrados en su oferta (chasis, servidores, switches de red, switches de SAN, etc)</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7AEE4E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90EA4F"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1799192"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45D3D65F"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5219D5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59DAF13"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E"/>
                <w:sz w:val="18"/>
                <w:szCs w:val="18"/>
              </w:rPr>
              <w:t xml:space="preserve">Debe incluir un </w:t>
            </w:r>
            <w:r w:rsidRPr="00481E2A">
              <w:rPr>
                <w:rFonts w:ascii="Tahoma" w:hAnsi="Tahoma" w:cs="Tahoma"/>
                <w:color w:val="1F497D"/>
                <w:sz w:val="18"/>
                <w:szCs w:val="18"/>
              </w:rPr>
              <w:t>Statement of Work (SOW) propuesto para la implementación en su oferta.</w:t>
            </w:r>
            <w:r w:rsidRPr="00481E2A">
              <w:rPr>
                <w:rFonts w:ascii="Tahoma" w:hAnsi="Tahoma" w:cs="Tahoma"/>
                <w:color w:val="1F497E"/>
                <w:sz w:val="18"/>
                <w:szCs w:val="18"/>
              </w:rPr>
              <w:t xml:space="preserve"> </w:t>
            </w:r>
          </w:p>
          <w:p w14:paraId="3D526D01"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E"/>
                <w:sz w:val="18"/>
                <w:szCs w:val="18"/>
              </w:rPr>
              <w:t>Entel puede realizar modificaciones al SOW propuesto las mismas serán consensuadas con el proveedor adjudicado.</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2C9801"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FD033A2"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1599C73"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DF3DBDE"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AD3D83F"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4</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C1BCBA4" w14:textId="77777777" w:rsidR="00481E2A" w:rsidRPr="00481E2A" w:rsidRDefault="00481E2A" w:rsidP="00481E2A">
            <w:pPr>
              <w:autoSpaceDE w:val="0"/>
              <w:autoSpaceDN w:val="0"/>
              <w:adjustRightInd w:val="0"/>
              <w:jc w:val="both"/>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El oferente debe proporcionar un protocolo de pruebas (ATP) en su oferta,   el cual debe servir para verificar todas las funcionalidades, atributos y características ofrecidas. En caso sea necesario, Entel S.A. se reserva el derecho de incluir pruebas adicionales al protocolo de pruebas de tal forma a verificar el cumplimiento de las características técnicas solicitadas.</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603C01"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3EABBA4"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F2D7524" w14:textId="77777777" w:rsidR="00481E2A" w:rsidRPr="00481E2A" w:rsidRDefault="00481E2A" w:rsidP="00481E2A">
            <w:pPr>
              <w:jc w:val="center"/>
              <w:rPr>
                <w:rFonts w:ascii="Tahoma" w:eastAsia="Calibri" w:hAnsi="Tahoma" w:cs="Tahoma"/>
                <w:color w:val="004990"/>
                <w:sz w:val="18"/>
                <w:szCs w:val="18"/>
              </w:rPr>
            </w:pPr>
          </w:p>
        </w:tc>
      </w:tr>
    </w:tbl>
    <w:p w14:paraId="4F469BCE" w14:textId="77777777" w:rsidR="00481E2A" w:rsidRPr="00481E2A" w:rsidRDefault="00481E2A" w:rsidP="00481E2A">
      <w:pPr>
        <w:rPr>
          <w:rFonts w:ascii="Tahoma" w:hAnsi="Tahoma" w:cs="Tahoma"/>
          <w:color w:val="004990"/>
          <w:sz w:val="8"/>
          <w:szCs w:val="22"/>
          <w:lang w:val="es-ES_tradnl" w:eastAsia="en-US" w:bidi="en-US"/>
        </w:rPr>
      </w:pPr>
    </w:p>
    <w:p w14:paraId="62D4049A" w14:textId="77777777" w:rsidR="00481E2A" w:rsidRPr="00481E2A" w:rsidRDefault="00481E2A" w:rsidP="00481E2A">
      <w:pPr>
        <w:jc w:val="both"/>
        <w:rPr>
          <w:rFonts w:ascii="Tahoma" w:hAnsi="Tahoma" w:cs="Tahoma"/>
          <w:color w:val="004990"/>
          <w:sz w:val="8"/>
          <w:szCs w:val="22"/>
          <w:lang w:val="es-ES_tradnl" w:eastAsia="en-US" w:bidi="en-US"/>
        </w:rPr>
      </w:pPr>
    </w:p>
    <w:p w14:paraId="7AC16ED2" w14:textId="77777777" w:rsidR="00481E2A" w:rsidRPr="00481E2A" w:rsidRDefault="00481E2A" w:rsidP="009D6F0D">
      <w:pPr>
        <w:numPr>
          <w:ilvl w:val="2"/>
          <w:numId w:val="48"/>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G</w:t>
      </w:r>
      <w:r w:rsidRPr="00481E2A">
        <w:rPr>
          <w:rFonts w:ascii="Tahoma" w:hAnsi="Tahoma" w:cs="Tahoma"/>
          <w:b/>
          <w:bCs/>
          <w:color w:val="365F91"/>
          <w:sz w:val="22"/>
          <w:szCs w:val="22"/>
          <w:lang w:val="es-BO" w:eastAsia="en-US"/>
        </w:rPr>
        <w:t>ARANTÍA Y SOPORTE.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12E2AFCF"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9C55730"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2AEB1AA"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3321C284"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D7F650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GARANTIA Y SOPORTE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B5291C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9B07FB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0997F8D7"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1300CA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B62668B"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904B059"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3EE159B"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4FBFBBE4"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40EA36F5"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26320FDF"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997A797" w14:textId="77777777" w:rsidR="00481E2A" w:rsidRPr="00481E2A" w:rsidRDefault="00481E2A" w:rsidP="00481E2A">
            <w:pPr>
              <w:jc w:val="both"/>
              <w:rPr>
                <w:rFonts w:ascii="Tahoma" w:hAnsi="Tahoma" w:cs="Tahoma"/>
                <w:b/>
                <w:bCs/>
                <w:color w:val="1F497E"/>
                <w:sz w:val="18"/>
                <w:szCs w:val="18"/>
              </w:rPr>
            </w:pPr>
            <w:r w:rsidRPr="00481E2A">
              <w:rPr>
                <w:rFonts w:ascii="Tahoma" w:hAnsi="Tahoma" w:cs="Tahoma"/>
                <w:b/>
                <w:bCs/>
                <w:color w:val="1F497E"/>
                <w:sz w:val="18"/>
                <w:szCs w:val="18"/>
              </w:rPr>
              <w:t>GARANTÍA.</w:t>
            </w:r>
          </w:p>
          <w:p w14:paraId="7A0533ED" w14:textId="77777777" w:rsidR="00481E2A" w:rsidRPr="00481E2A" w:rsidRDefault="00481E2A" w:rsidP="00481E2A">
            <w:pPr>
              <w:jc w:val="both"/>
              <w:rPr>
                <w:rFonts w:ascii="Tahoma" w:hAnsi="Tahoma" w:cs="Tahoma"/>
                <w:bCs/>
                <w:color w:val="1F497E"/>
                <w:sz w:val="18"/>
                <w:szCs w:val="18"/>
              </w:rPr>
            </w:pPr>
            <w:r w:rsidRPr="00481E2A">
              <w:rPr>
                <w:rFonts w:ascii="Tahoma" w:hAnsi="Tahoma" w:cs="Tahoma"/>
                <w:bCs/>
                <w:color w:val="1F497E"/>
                <w:sz w:val="18"/>
                <w:szCs w:val="18"/>
              </w:rPr>
              <w:t xml:space="preserve">Para la </w:t>
            </w:r>
            <w:r w:rsidR="003F2CA7" w:rsidRPr="00481E2A">
              <w:rPr>
                <w:rFonts w:ascii="Tahoma" w:hAnsi="Tahoma" w:cs="Tahoma"/>
                <w:bCs/>
                <w:color w:val="1F497E"/>
                <w:sz w:val="18"/>
                <w:szCs w:val="18"/>
              </w:rPr>
              <w:t>infraestructura</w:t>
            </w:r>
            <w:r w:rsidRPr="00481E2A">
              <w:rPr>
                <w:rFonts w:ascii="Tahoma" w:hAnsi="Tahoma" w:cs="Tahoma"/>
                <w:bCs/>
                <w:color w:val="1F497E"/>
                <w:sz w:val="18"/>
                <w:szCs w:val="18"/>
              </w:rPr>
              <w:t xml:space="preserve"> nueva la garantía debe ser de 3 años.</w:t>
            </w:r>
          </w:p>
          <w:p w14:paraId="34A616C4" w14:textId="77777777" w:rsidR="00481E2A" w:rsidRPr="00481E2A" w:rsidRDefault="00481E2A" w:rsidP="00481E2A">
            <w:pPr>
              <w:jc w:val="both"/>
              <w:rPr>
                <w:rFonts w:ascii="Tahoma" w:hAnsi="Tahoma" w:cs="Tahoma"/>
                <w:color w:val="1F497D"/>
                <w:sz w:val="18"/>
                <w:szCs w:val="18"/>
                <w:lang w:eastAsia="en-US"/>
              </w:rPr>
            </w:pPr>
            <w:r w:rsidRPr="00481E2A">
              <w:rPr>
                <w:rFonts w:ascii="Tahoma" w:hAnsi="Tahoma" w:cs="Tahoma"/>
                <w:color w:val="1F497D"/>
                <w:sz w:val="18"/>
                <w:szCs w:val="18"/>
                <w:lang w:eastAsia="en-US"/>
              </w:rPr>
              <w:t>La garantía deberá cubrir:</w:t>
            </w:r>
          </w:p>
          <w:p w14:paraId="62C426DB" w14:textId="77777777" w:rsidR="00481E2A" w:rsidRPr="00481E2A" w:rsidRDefault="00481E2A" w:rsidP="00481E2A">
            <w:pPr>
              <w:numPr>
                <w:ilvl w:val="1"/>
                <w:numId w:val="14"/>
              </w:numPr>
              <w:ind w:left="639"/>
              <w:jc w:val="both"/>
              <w:rPr>
                <w:rFonts w:ascii="Tahoma" w:hAnsi="Tahoma" w:cs="Tahoma"/>
                <w:color w:val="1F497D"/>
                <w:sz w:val="18"/>
                <w:szCs w:val="18"/>
                <w:lang w:eastAsia="en-US"/>
              </w:rPr>
            </w:pPr>
            <w:r w:rsidRPr="00481E2A">
              <w:rPr>
                <w:rFonts w:ascii="Tahoma" w:hAnsi="Tahoma" w:cs="Tahoma"/>
                <w:color w:val="1F497D"/>
                <w:sz w:val="18"/>
                <w:szCs w:val="18"/>
                <w:lang w:eastAsia="en-US"/>
              </w:rPr>
              <w:t>Defectos de fábrica</w:t>
            </w:r>
          </w:p>
          <w:p w14:paraId="1A138E9B" w14:textId="77777777" w:rsidR="00481E2A" w:rsidRPr="00481E2A" w:rsidRDefault="00481E2A" w:rsidP="00481E2A">
            <w:pPr>
              <w:numPr>
                <w:ilvl w:val="1"/>
                <w:numId w:val="14"/>
              </w:numPr>
              <w:ind w:left="639"/>
              <w:jc w:val="both"/>
              <w:rPr>
                <w:rFonts w:ascii="Tahoma" w:hAnsi="Tahoma" w:cs="Tahoma"/>
                <w:color w:val="1F497D"/>
                <w:sz w:val="18"/>
                <w:szCs w:val="18"/>
                <w:lang w:eastAsia="en-US"/>
              </w:rPr>
            </w:pPr>
            <w:r w:rsidRPr="00481E2A">
              <w:rPr>
                <w:rFonts w:ascii="Tahoma" w:hAnsi="Tahoma" w:cs="Tahoma"/>
                <w:color w:val="1F497D"/>
                <w:sz w:val="18"/>
                <w:szCs w:val="18"/>
                <w:lang w:eastAsia="en-US"/>
              </w:rPr>
              <w:t>Fallas en funcionamiento normal.</w:t>
            </w:r>
          </w:p>
          <w:p w14:paraId="7B528B20" w14:textId="77777777" w:rsidR="00481E2A" w:rsidRPr="00481E2A" w:rsidRDefault="00481E2A" w:rsidP="00481E2A">
            <w:pPr>
              <w:jc w:val="both"/>
              <w:rPr>
                <w:rFonts w:ascii="Tahoma" w:hAnsi="Tahoma" w:cs="Tahoma"/>
                <w:bCs/>
                <w:color w:val="1F497E"/>
                <w:sz w:val="18"/>
                <w:szCs w:val="18"/>
              </w:rPr>
            </w:pPr>
            <w:r w:rsidRPr="00481E2A">
              <w:rPr>
                <w:rFonts w:ascii="Tahoma" w:hAnsi="Tahoma" w:cs="Tahoma"/>
                <w:bCs/>
                <w:color w:val="1F497D"/>
                <w:lang w:val="es-BO" w:eastAsia="es-BO"/>
              </w:rPr>
              <w:t xml:space="preserve">En </w:t>
            </w:r>
            <w:r w:rsidRPr="00481E2A">
              <w:rPr>
                <w:rFonts w:ascii="Tahoma" w:hAnsi="Tahoma" w:cs="Tahoma"/>
                <w:bCs/>
                <w:color w:val="1F497D"/>
                <w:lang w:eastAsia="es-BO"/>
              </w:rPr>
              <w:t>caso de fallas (durante el periodo de garantía) de cualquier parte de los equipos o componentes su reposición no significara costo alguno para ENTEL S.A. Esta reposición debe realizarse con equipamiento nuevo.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28B03B05" w14:textId="77777777" w:rsidR="00481E2A" w:rsidRPr="00481E2A" w:rsidRDefault="00481E2A" w:rsidP="00481E2A">
            <w:pPr>
              <w:jc w:val="center"/>
              <w:rPr>
                <w:rFonts w:ascii="Times New Roman" w:hAnsi="Times New Roman"/>
                <w:sz w:val="20"/>
                <w:szCs w:val="20"/>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D4F3FB"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3A08A67"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64B96FB7"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44B2EE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353C604" w14:textId="77777777" w:rsidR="00481E2A" w:rsidRPr="00481E2A" w:rsidRDefault="00481E2A" w:rsidP="00481E2A">
            <w:pPr>
              <w:jc w:val="both"/>
              <w:rPr>
                <w:rFonts w:ascii="Tahoma" w:hAnsi="Tahoma" w:cs="Tahoma"/>
                <w:b/>
                <w:bCs/>
                <w:color w:val="1F497E"/>
                <w:sz w:val="18"/>
                <w:szCs w:val="18"/>
                <w:lang w:eastAsia="en-US"/>
              </w:rPr>
            </w:pPr>
            <w:r w:rsidRPr="00481E2A">
              <w:rPr>
                <w:rFonts w:ascii="Tahoma" w:hAnsi="Tahoma" w:cs="Tahoma"/>
                <w:b/>
                <w:bCs/>
                <w:color w:val="1F497E"/>
                <w:sz w:val="18"/>
                <w:szCs w:val="18"/>
                <w:lang w:eastAsia="en-US"/>
              </w:rPr>
              <w:t>SOPORTE.</w:t>
            </w:r>
          </w:p>
          <w:p w14:paraId="3FE0366F"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E"/>
                <w:sz w:val="18"/>
                <w:szCs w:val="18"/>
                <w:lang w:val="es-BO" w:eastAsia="en-US"/>
              </w:rPr>
              <w:t>a</w:t>
            </w:r>
            <w:r w:rsidRPr="00481E2A">
              <w:rPr>
                <w:rFonts w:ascii="Tahoma" w:hAnsi="Tahoma" w:cs="Tahoma"/>
                <w:bCs/>
                <w:color w:val="1F497D"/>
                <w:lang w:val="es-BO" w:eastAsia="es-BO"/>
              </w:rPr>
              <w:t>) El soporte debe ser de 3 años</w:t>
            </w:r>
          </w:p>
          <w:p w14:paraId="179515E6" w14:textId="77777777" w:rsidR="00481E2A" w:rsidRPr="00481E2A" w:rsidRDefault="00481E2A" w:rsidP="00481E2A">
            <w:pPr>
              <w:tabs>
                <w:tab w:val="left" w:pos="484"/>
              </w:tabs>
              <w:jc w:val="both"/>
              <w:rPr>
                <w:rFonts w:ascii="Tahoma" w:hAnsi="Tahoma" w:cs="Tahoma"/>
                <w:bCs/>
                <w:color w:val="1F497E"/>
                <w:sz w:val="18"/>
                <w:szCs w:val="18"/>
                <w:lang w:eastAsia="es-BO"/>
              </w:rPr>
            </w:pPr>
            <w:r w:rsidRPr="00481E2A">
              <w:rPr>
                <w:rFonts w:ascii="Tahoma" w:hAnsi="Tahoma" w:cs="Tahoma"/>
                <w:bCs/>
                <w:color w:val="1F497E"/>
                <w:sz w:val="18"/>
                <w:szCs w:val="18"/>
                <w:lang w:eastAsia="es-BO"/>
              </w:rPr>
              <w:t xml:space="preserve">b) La modalidad debe ser 7x24x365 con niveles de escalamiento. </w:t>
            </w:r>
          </w:p>
          <w:p w14:paraId="4D75CD4E"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c) Soporte Técnico y mantenimiento del fabricante.</w:t>
            </w:r>
            <w:r w:rsidRPr="00481E2A">
              <w:rPr>
                <w:rFonts w:ascii="Tahoma" w:hAnsi="Tahoma" w:cs="Tahoma"/>
                <w:bCs/>
                <w:color w:val="1F497E"/>
                <w:sz w:val="18"/>
                <w:szCs w:val="18"/>
              </w:rPr>
              <w:t>.</w:t>
            </w:r>
          </w:p>
          <w:p w14:paraId="3B51FE61"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 xml:space="preserve">e) Apertura y seguimiento de ilimitado  número de casos de soporte a través de un número telefónico gratuito en español. </w:t>
            </w:r>
          </w:p>
          <w:p w14:paraId="5398AF4C"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f) Apertura y seguimiento de incidentes con el fabricante a través del portal de soporte en internet.</w:t>
            </w:r>
          </w:p>
          <w:p w14:paraId="2389CB35"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g) Acceso vía web a herramientas de soporte técnico, base de conocimientos, manuales, información técnica y whitepapers.</w:t>
            </w:r>
          </w:p>
          <w:p w14:paraId="78456680"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h) El proveedor devolverá la llamada dentro de un máximo de 2 horas calculada  desde el momento en que ENTEL hizo la llamada.</w:t>
            </w:r>
          </w:p>
          <w:p w14:paraId="197A29D3"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 xml:space="preserve">i) El tiempo de respuesta en sitio debe ser de dos horas después de haberse notificado la emergencia. Se calcula desde la primera  llamada de notificación al oferente. </w:t>
            </w:r>
          </w:p>
          <w:p w14:paraId="7EA337B9"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j) Una vez que el equipo opere normalmente o el problema de software fue resuelto el soporte local del proveedor emitirá un informe detallado sobre el origen del problema y su solución.</w:t>
            </w:r>
          </w:p>
          <w:p w14:paraId="569DBDA0"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lastRenderedPageBreak/>
              <w:t>k) El fabricante o su representante en Bolivia  debe contar con un stock de repuestos local que cubra el remplazo de</w:t>
            </w:r>
          </w:p>
          <w:p w14:paraId="7C80820E"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partes afectadas, este stock debe estar  incluido en la oferta.</w:t>
            </w:r>
          </w:p>
          <w:p w14:paraId="690A589B" w14:textId="77777777" w:rsidR="00481E2A" w:rsidRPr="00481E2A" w:rsidRDefault="00481E2A" w:rsidP="00481E2A">
            <w:pPr>
              <w:tabs>
                <w:tab w:val="left" w:pos="484"/>
              </w:tabs>
              <w:jc w:val="both"/>
              <w:rPr>
                <w:rFonts w:ascii="Tahoma" w:hAnsi="Tahoma" w:cs="Tahoma"/>
                <w:bCs/>
                <w:color w:val="1F497D"/>
                <w:lang w:val="es-BO" w:eastAsia="es-BO"/>
              </w:rPr>
            </w:pPr>
            <w:r w:rsidRPr="00481E2A">
              <w:rPr>
                <w:rFonts w:ascii="Tahoma" w:hAnsi="Tahoma" w:cs="Tahoma"/>
                <w:bCs/>
                <w:color w:val="1F497D"/>
                <w:lang w:val="es-BO" w:eastAsia="es-BO"/>
              </w:rPr>
              <w:t>El mismo puede ser verificado por Entel previa cordinación con el proveedor.</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CF6268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A30B1F5"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927BE39" w14:textId="77777777" w:rsidR="00481E2A" w:rsidRPr="00481E2A" w:rsidRDefault="00481E2A" w:rsidP="00481E2A">
            <w:pPr>
              <w:jc w:val="center"/>
              <w:rPr>
                <w:rFonts w:ascii="Tahoma" w:eastAsia="Calibri" w:hAnsi="Tahoma" w:cs="Tahoma"/>
                <w:color w:val="004990"/>
                <w:sz w:val="18"/>
                <w:szCs w:val="18"/>
              </w:rPr>
            </w:pPr>
          </w:p>
        </w:tc>
      </w:tr>
    </w:tbl>
    <w:p w14:paraId="38FFA59C"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42811B40" w14:textId="77777777" w:rsidR="00481E2A" w:rsidRPr="00481E2A" w:rsidRDefault="00481E2A" w:rsidP="009D6F0D">
      <w:pPr>
        <w:numPr>
          <w:ilvl w:val="2"/>
          <w:numId w:val="48"/>
        </w:numPr>
        <w:rPr>
          <w:rFonts w:ascii="Tahoma" w:hAnsi="Tahoma" w:cs="Tahoma"/>
          <w:b/>
          <w:bCs/>
          <w:color w:val="004990"/>
          <w:sz w:val="22"/>
          <w:szCs w:val="22"/>
          <w:lang w:val="es-BO" w:eastAsia="en-US"/>
        </w:rPr>
      </w:pPr>
      <w:r w:rsidRPr="00481E2A">
        <w:rPr>
          <w:rFonts w:ascii="Tahoma" w:hAnsi="Tahoma" w:cs="Tahoma"/>
          <w:b/>
          <w:bCs/>
          <w:color w:val="365F91"/>
          <w:sz w:val="22"/>
          <w:szCs w:val="22"/>
          <w:lang w:val="es-BO" w:eastAsia="en-US"/>
        </w:rPr>
        <w:t>DOCUMENTACIÓN.</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41FA7129"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DFF4E5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66CAB7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4A78E80A"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FD3FAA6"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2439A7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689406A"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79F19313"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B6AB70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7FD4B62"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B41CA63"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5FE255D"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1EC1BC2"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56E6DF84"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3A4498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0A64D43" w14:textId="77777777" w:rsidR="00481E2A" w:rsidRPr="00481E2A" w:rsidRDefault="00481E2A" w:rsidP="00481E2A">
            <w:pPr>
              <w:rPr>
                <w:rFonts w:ascii="Tahoma" w:hAnsi="Tahoma" w:cs="Tahoma"/>
                <w:b/>
                <w:bCs/>
                <w:color w:val="1F497E"/>
                <w:sz w:val="18"/>
                <w:szCs w:val="18"/>
                <w:lang w:eastAsia="es-BO"/>
              </w:rPr>
            </w:pPr>
            <w:r w:rsidRPr="00481E2A">
              <w:rPr>
                <w:rFonts w:ascii="Tahoma" w:hAnsi="Tahoma" w:cs="Tahoma"/>
                <w:b/>
                <w:bCs/>
                <w:color w:val="1F497E"/>
                <w:sz w:val="18"/>
                <w:szCs w:val="18"/>
                <w:lang w:eastAsia="es-BO"/>
              </w:rPr>
              <w:t>DOCUMENTACIÓN.</w:t>
            </w:r>
          </w:p>
          <w:p w14:paraId="56EECF2B"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El oferente adjudicado a la conclusión  del proyecto y previa firma del certificado de aceptación provisional  debe entregar en idioma español, en formato  impreso y electrónico, la siguiente documentación:</w:t>
            </w:r>
          </w:p>
          <w:p w14:paraId="228E7792" w14:textId="77777777" w:rsidR="00481E2A" w:rsidRPr="00481E2A" w:rsidRDefault="00481E2A" w:rsidP="00481E2A">
            <w:pPr>
              <w:jc w:val="both"/>
              <w:rPr>
                <w:rFonts w:ascii="Tahoma" w:hAnsi="Tahoma" w:cs="Tahoma"/>
                <w:bCs/>
                <w:color w:val="1F497D"/>
                <w:lang w:val="es-BO" w:eastAsia="es-BO"/>
              </w:rPr>
            </w:pPr>
          </w:p>
          <w:p w14:paraId="4E8DD270" w14:textId="77777777" w:rsidR="00481E2A" w:rsidRPr="00481E2A" w:rsidRDefault="00481E2A" w:rsidP="009D6F0D">
            <w:pPr>
              <w:numPr>
                <w:ilvl w:val="0"/>
                <w:numId w:val="47"/>
              </w:numPr>
              <w:rPr>
                <w:rFonts w:ascii="Tahoma" w:hAnsi="Tahoma" w:cs="Tahoma"/>
                <w:bCs/>
                <w:color w:val="1F497D"/>
                <w:sz w:val="20"/>
                <w:szCs w:val="20"/>
                <w:lang w:val="es-BO" w:eastAsia="es-BO"/>
              </w:rPr>
            </w:pPr>
            <w:r w:rsidRPr="00481E2A">
              <w:rPr>
                <w:rFonts w:ascii="Tahoma" w:hAnsi="Tahoma" w:cs="Tahoma"/>
                <w:bCs/>
                <w:color w:val="1F497D"/>
                <w:sz w:val="20"/>
                <w:szCs w:val="20"/>
                <w:lang w:val="es-BO" w:eastAsia="es-BO"/>
              </w:rPr>
              <w:t xml:space="preserve">Nota de entrega </w:t>
            </w:r>
          </w:p>
          <w:p w14:paraId="31CEE795"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Propuesta técnica presentada a Entel.</w:t>
            </w:r>
          </w:p>
          <w:p w14:paraId="69971140"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Plan de trabajo, acta de constitución ( alcances, objetivos, cronograma etc según lineamientos PMI).</w:t>
            </w:r>
          </w:p>
          <w:p w14:paraId="637DA116"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Documentos de instalación, configuración de la solución propuesta, lecciones aprendidas, control de cambios y otros elaborados en en el transcurso del proyecto.</w:t>
            </w:r>
          </w:p>
          <w:p w14:paraId="6599A4DA"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Manuales de usuario (pueden ser en idioma ingles y solo en formato digital)</w:t>
            </w:r>
          </w:p>
          <w:p w14:paraId="5256338F"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Documento de cierre del proyecto</w:t>
            </w:r>
          </w:p>
          <w:p w14:paraId="5004D229"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Certificado de garantía y soporte que indique la vigencia del mismo.</w:t>
            </w:r>
          </w:p>
          <w:p w14:paraId="63FF473C"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 xml:space="preserve">Documento ATP debidamente ejecutado y firmado por los responsables de ENTEL S.A. y el oferente adjudicado. </w:t>
            </w:r>
          </w:p>
          <w:p w14:paraId="535CA88E" w14:textId="77777777" w:rsidR="00481E2A" w:rsidRPr="00481E2A" w:rsidRDefault="00481E2A" w:rsidP="009D6F0D">
            <w:pPr>
              <w:numPr>
                <w:ilvl w:val="0"/>
                <w:numId w:val="47"/>
              </w:numPr>
              <w:rPr>
                <w:rFonts w:ascii="Tahoma" w:hAnsi="Tahoma" w:cs="Tahoma"/>
                <w:bCs/>
                <w:color w:val="1F497D"/>
                <w:lang w:val="es-BO" w:eastAsia="es-BO"/>
              </w:rPr>
            </w:pPr>
            <w:r w:rsidRPr="00481E2A">
              <w:rPr>
                <w:rFonts w:ascii="Tahoma" w:hAnsi="Tahoma" w:cs="Tahoma"/>
                <w:bCs/>
                <w:color w:val="1F497D"/>
                <w:lang w:val="es-BO" w:eastAsia="es-BO"/>
              </w:rPr>
              <w:t>Statement of Work (SOW) concluido y firmado entre partes.</w:t>
            </w:r>
          </w:p>
          <w:p w14:paraId="24BB2EAC" w14:textId="77777777" w:rsidR="00481E2A" w:rsidRPr="00481E2A" w:rsidRDefault="00481E2A" w:rsidP="009D6F0D">
            <w:pPr>
              <w:numPr>
                <w:ilvl w:val="0"/>
                <w:numId w:val="47"/>
              </w:numPr>
              <w:rPr>
                <w:rFonts w:ascii="Tahoma" w:hAnsi="Tahoma" w:cs="Tahoma"/>
                <w:bCs/>
                <w:color w:val="1F497D"/>
                <w:sz w:val="20"/>
                <w:szCs w:val="20"/>
                <w:lang w:val="es-BO" w:eastAsia="es-BO"/>
              </w:rPr>
            </w:pPr>
            <w:r w:rsidRPr="00481E2A">
              <w:rPr>
                <w:rFonts w:ascii="Tahoma" w:hAnsi="Tahoma" w:cs="Tahoma"/>
                <w:bCs/>
                <w:color w:val="1F497D"/>
                <w:lang w:val="es-BO" w:eastAsia="es-BO"/>
              </w:rPr>
              <w:t>La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BFA4338"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AF180CE"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E720EC" w14:textId="77777777" w:rsidR="00481E2A" w:rsidRPr="00481E2A" w:rsidRDefault="00481E2A" w:rsidP="00481E2A">
            <w:pPr>
              <w:jc w:val="center"/>
              <w:rPr>
                <w:rFonts w:ascii="Tahoma" w:eastAsia="Calibri" w:hAnsi="Tahoma" w:cs="Tahoma"/>
                <w:color w:val="004990"/>
                <w:sz w:val="18"/>
                <w:szCs w:val="18"/>
              </w:rPr>
            </w:pPr>
          </w:p>
        </w:tc>
      </w:tr>
    </w:tbl>
    <w:p w14:paraId="7219A670" w14:textId="77777777" w:rsidR="00481E2A" w:rsidRPr="00481E2A" w:rsidRDefault="00481E2A" w:rsidP="00481E2A">
      <w:pPr>
        <w:rPr>
          <w:color w:val="004990"/>
          <w:sz w:val="20"/>
          <w:szCs w:val="20"/>
          <w:lang w:val="es-BO"/>
        </w:rPr>
      </w:pPr>
    </w:p>
    <w:p w14:paraId="5D130E92" w14:textId="77777777" w:rsidR="00481E2A" w:rsidRPr="00481E2A" w:rsidRDefault="00481E2A" w:rsidP="009D6F0D">
      <w:pPr>
        <w:numPr>
          <w:ilvl w:val="2"/>
          <w:numId w:val="48"/>
        </w:numPr>
        <w:spacing w:before="120"/>
        <w:rPr>
          <w:rFonts w:ascii="Tahoma" w:hAnsi="Tahoma" w:cs="Tahoma"/>
          <w:b/>
          <w:bCs/>
          <w:color w:val="004990"/>
          <w:sz w:val="22"/>
          <w:szCs w:val="22"/>
          <w:lang w:val="es-BO" w:eastAsia="en-US"/>
        </w:rPr>
      </w:pPr>
      <w:r w:rsidRPr="00481E2A">
        <w:rPr>
          <w:rFonts w:ascii="Tahoma" w:hAnsi="Tahoma" w:cs="Tahoma"/>
          <w:b/>
          <w:bCs/>
          <w:color w:val="1F497D"/>
          <w:sz w:val="22"/>
          <w:szCs w:val="22"/>
          <w:lang w:val="es-BO" w:eastAsia="en-US"/>
        </w:rPr>
        <w:t xml:space="preserve">TIEMPO DE PROVISIÓN , INSTALACIÓN Y CRONOGRAMA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3144078C"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F22E8D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94BF00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4AC56FA5"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9E258E2"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B78937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BBE335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01AEEABA"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358E65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489191A"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A94EC90"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E441C4B"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05FE23C5"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51ACFDF1"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E6F90D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914C648"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TIEMPO DE ENTREGA</w:t>
            </w:r>
          </w:p>
          <w:p w14:paraId="7D075C6B" w14:textId="77777777" w:rsidR="00481E2A" w:rsidRPr="00481E2A" w:rsidRDefault="00481E2A" w:rsidP="00481E2A">
            <w:pPr>
              <w:jc w:val="both"/>
              <w:rPr>
                <w:rFonts w:ascii="Tahoma" w:hAnsi="Tahoma" w:cs="Tahoma"/>
                <w:color w:val="1F497D"/>
                <w:sz w:val="18"/>
                <w:szCs w:val="18"/>
              </w:rPr>
            </w:pPr>
            <w:r w:rsidRPr="00481E2A">
              <w:rPr>
                <w:rFonts w:ascii="Tahoma" w:hAnsi="Tahoma" w:cs="Tahoma"/>
                <w:bCs/>
                <w:color w:val="1F497D"/>
                <w:lang w:val="es-BO" w:eastAsia="es-BO"/>
              </w:rPr>
              <w:t>Sesenta días (60) calendario</w:t>
            </w:r>
            <w:r w:rsidR="003F2CA7">
              <w:rPr>
                <w:rFonts w:ascii="Tahoma" w:hAnsi="Tahoma" w:cs="Tahoma"/>
                <w:bCs/>
                <w:color w:val="1F497D"/>
                <w:lang w:val="es-BO" w:eastAsia="es-BO"/>
              </w:rPr>
              <w:t xml:space="preserve"> </w:t>
            </w:r>
            <w:r w:rsidR="003F2CA7" w:rsidRPr="003F2CA7">
              <w:rPr>
                <w:rFonts w:ascii="Tahoma" w:hAnsi="Tahoma" w:cs="Tahoma"/>
                <w:bCs/>
                <w:color w:val="1F497D"/>
                <w:lang w:val="es-BO" w:eastAsia="es-BO"/>
              </w:rPr>
              <w:t>contabilizados a partir de la suscripción del contrato.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7171C7"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126B158"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46E2C79"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1A079057"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496DFA3"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14:paraId="5B0E6F4B"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INSTALACIÓN</w:t>
            </w:r>
          </w:p>
          <w:p w14:paraId="53D06C7B" w14:textId="77777777" w:rsidR="00481E2A" w:rsidRPr="00481E2A" w:rsidRDefault="00481E2A" w:rsidP="00481E2A">
            <w:pPr>
              <w:jc w:val="both"/>
              <w:rPr>
                <w:rFonts w:ascii="Tahoma" w:hAnsi="Tahoma" w:cs="Tahoma"/>
                <w:color w:val="1F497D"/>
                <w:sz w:val="18"/>
                <w:szCs w:val="18"/>
              </w:rPr>
            </w:pPr>
            <w:r w:rsidRPr="00481E2A">
              <w:rPr>
                <w:rFonts w:ascii="Tahoma" w:hAnsi="Tahoma" w:cs="Tahoma"/>
                <w:bCs/>
                <w:color w:val="1F497D"/>
                <w:lang w:val="es-BO" w:eastAsia="es-BO"/>
              </w:rPr>
              <w:t>El tiempo para la instalación, es de veinte (20) días calendario a partir de la provisión de equipos.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DDE9B8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00152A6"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DCC8498"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56EE9DAB"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2F391A45" w14:textId="77777777" w:rsidR="00481E2A" w:rsidRPr="00481E2A" w:rsidRDefault="00481E2A" w:rsidP="00481E2A">
            <w:pPr>
              <w:jc w:val="center"/>
              <w:rPr>
                <w:rFonts w:ascii="Tahoma" w:hAnsi="Tahoma" w:cs="Tahoma"/>
                <w:bCs/>
                <w:color w:val="1F497D"/>
                <w:sz w:val="18"/>
                <w:szCs w:val="18"/>
                <w:lang w:eastAsia="es-BO"/>
              </w:rPr>
            </w:pPr>
            <w:r w:rsidRPr="00481E2A">
              <w:rPr>
                <w:rFonts w:ascii="Tahoma" w:hAnsi="Tahoma" w:cs="Tahoma"/>
                <w:bCs/>
                <w:color w:val="1F497D"/>
                <w:sz w:val="18"/>
                <w:szCs w:val="18"/>
                <w:lang w:eastAsia="es-BO"/>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14:paraId="3CB1998A" w14:textId="77777777" w:rsidR="00481E2A" w:rsidRPr="00481E2A" w:rsidRDefault="00481E2A" w:rsidP="00481E2A">
            <w:pPr>
              <w:jc w:val="both"/>
              <w:rPr>
                <w:rFonts w:ascii="Tahoma" w:hAnsi="Tahoma" w:cs="Tahoma"/>
                <w:b/>
                <w:bCs/>
                <w:color w:val="1F497D"/>
                <w:sz w:val="18"/>
                <w:szCs w:val="18"/>
                <w:lang w:eastAsia="es-BO"/>
              </w:rPr>
            </w:pPr>
            <w:r w:rsidRPr="00481E2A">
              <w:rPr>
                <w:rFonts w:ascii="Tahoma" w:hAnsi="Tahoma" w:cs="Tahoma"/>
                <w:b/>
                <w:bCs/>
                <w:color w:val="1F497D"/>
                <w:sz w:val="18"/>
                <w:szCs w:val="18"/>
                <w:lang w:eastAsia="es-BO"/>
              </w:rPr>
              <w:t>CRONOGRAMA.</w:t>
            </w:r>
          </w:p>
          <w:p w14:paraId="045C201F"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 xml:space="preserve">En su propuesta el oferente debe presentar un cronograma en formato MS Project de actividades de acuerdo a los tiempos de provisión,  instalación y servicios ofertados, que incluya descripción detallada de las acciones y tiempos de </w:t>
            </w:r>
            <w:r w:rsidRPr="00481E2A">
              <w:rPr>
                <w:rFonts w:ascii="Tahoma" w:hAnsi="Tahoma" w:cs="Tahoma"/>
                <w:bCs/>
                <w:color w:val="1F497D"/>
                <w:lang w:val="es-BO" w:eastAsia="es-BO"/>
              </w:rPr>
              <w:lastRenderedPageBreak/>
              <w:t xml:space="preserve">duración. </w:t>
            </w:r>
          </w:p>
          <w:p w14:paraId="5D4908B2" w14:textId="77777777" w:rsidR="00481E2A" w:rsidRPr="00481E2A" w:rsidRDefault="00481E2A" w:rsidP="00481E2A">
            <w:pPr>
              <w:jc w:val="both"/>
              <w:rPr>
                <w:rFonts w:ascii="Tahoma" w:hAnsi="Tahoma" w:cs="Tahoma"/>
                <w:color w:val="1F497D"/>
                <w:sz w:val="18"/>
                <w:szCs w:val="18"/>
              </w:rPr>
            </w:pPr>
            <w:r w:rsidRPr="00481E2A">
              <w:rPr>
                <w:rFonts w:ascii="Tahoma" w:hAnsi="Tahoma" w:cs="Tahoma"/>
                <w:bCs/>
                <w:color w:val="1F497D"/>
                <w:lang w:val="es-BO" w:eastAsia="es-BO"/>
              </w:rPr>
              <w:t>ENTEL S.A. se reserva el derecho de priorizar las actividades que a su criterio sean de mayor conveniencia para sus intereses y realizar modificaciones al cronograma presentado.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55DF80C9" w14:textId="77777777" w:rsidR="00481E2A" w:rsidRPr="00481E2A" w:rsidRDefault="00481E2A" w:rsidP="00481E2A">
            <w:pPr>
              <w:jc w:val="center"/>
              <w:rPr>
                <w:rFonts w:ascii="Times New Roman" w:hAnsi="Times New Roman"/>
                <w:sz w:val="20"/>
                <w:szCs w:val="20"/>
              </w:rPr>
            </w:pPr>
            <w:r w:rsidRPr="00481E2A">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A5C7CFA"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9337A7B" w14:textId="77777777" w:rsidR="00481E2A" w:rsidRPr="00481E2A" w:rsidRDefault="00481E2A" w:rsidP="00481E2A">
            <w:pPr>
              <w:jc w:val="center"/>
              <w:rPr>
                <w:rFonts w:ascii="Tahoma" w:eastAsia="Calibri" w:hAnsi="Tahoma" w:cs="Tahoma"/>
                <w:color w:val="004990"/>
                <w:sz w:val="18"/>
                <w:szCs w:val="18"/>
              </w:rPr>
            </w:pPr>
          </w:p>
        </w:tc>
      </w:tr>
    </w:tbl>
    <w:p w14:paraId="1B2392EC"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3EC82D7E" w14:textId="77777777" w:rsidR="00481E2A" w:rsidRPr="00481E2A" w:rsidRDefault="00481E2A" w:rsidP="009D6F0D">
      <w:pPr>
        <w:numPr>
          <w:ilvl w:val="2"/>
          <w:numId w:val="48"/>
        </w:numPr>
        <w:rPr>
          <w:rFonts w:ascii="Tahoma" w:hAnsi="Tahoma" w:cs="Tahoma"/>
          <w:b/>
          <w:bCs/>
          <w:color w:val="004990"/>
          <w:sz w:val="22"/>
          <w:szCs w:val="22"/>
          <w:lang w:val="es-BO" w:eastAsia="en-US"/>
        </w:rPr>
      </w:pPr>
      <w:r w:rsidRPr="00481E2A">
        <w:rPr>
          <w:rFonts w:ascii="Tahoma" w:hAnsi="Tahoma" w:cs="Tahoma"/>
          <w:b/>
          <w:bCs/>
          <w:color w:val="1F497E"/>
          <w:sz w:val="22"/>
          <w:szCs w:val="22"/>
          <w:lang w:val="es-BO" w:eastAsia="en-US"/>
        </w:rPr>
        <w:t>EXPERIENCIA DEL OFERENTE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7F966520"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08618B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36FB59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7AF74DF6"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7B285D2"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6C4933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5E51961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33798101"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C76C84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3ED6969"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5F1CE76"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88A85AB"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536D440"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674827EF"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756D077"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8883B8C"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 xml:space="preserve">Se debe garantizar la calidad de los servicios solicitados por lo que la implementaion y configuración  debe hacerse con personal certificado en la solución ofertada.. </w:t>
            </w:r>
          </w:p>
          <w:p w14:paraId="5D614D4A"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Ademas el oferente deberá contar con al menos 2 ingenieros con título  y certificación en el producto (adjuntar Curriculum Vitae documentado y certificaciones).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8DEEB2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AEFCD6D"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CA8801F"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0DF043C8"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630F3A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EFF78B3"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La empresa ofererente deseablemente deberá contar con una PMO (Project Management Office) o Gerencia de proyecto.</w:t>
            </w:r>
          </w:p>
          <w:p w14:paraId="19C6459E"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La empresa ofererente deseablemente deberá contar  con un PMP (Project Manager Profesional) para la implementación de este proyecto (adjuntar Curriculum Vitae documentado y certificaciones).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669890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9BAA815"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8CF25F8"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64F3E43"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5651B55"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2D67741"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El oferente debe contar con autorización para comercializar del equipo ofertado, presentar certificado de autorización de distribución en Bolivia emitido por el fabricante  autorizando al oferente la venta y distribución del producto.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8A9B74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1E80CC2"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3E47A3"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3B649A6"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9146888"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4</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EFAFB3A"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El oferente deberá presentar tres (3) documentos como mínimo que acrediten la experiencia de la empresa, sea éstos: Certificados de Conformidad o Certificados de Control de Calidad o Pedidos de Compra. No se tomaran en cuenta listados de provisiones.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D84C76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9E25A0A"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BA4FE22" w14:textId="77777777" w:rsidR="00481E2A" w:rsidRPr="00481E2A" w:rsidRDefault="00481E2A" w:rsidP="00481E2A">
            <w:pPr>
              <w:jc w:val="center"/>
              <w:rPr>
                <w:rFonts w:ascii="Tahoma" w:eastAsia="Calibri" w:hAnsi="Tahoma" w:cs="Tahoma"/>
                <w:color w:val="004990"/>
                <w:sz w:val="18"/>
                <w:szCs w:val="18"/>
              </w:rPr>
            </w:pPr>
          </w:p>
        </w:tc>
      </w:tr>
    </w:tbl>
    <w:p w14:paraId="73344356"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370838DF"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517A9BF3"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67BDAA6B"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723FAF59" w14:textId="77777777" w:rsidR="00481E2A" w:rsidRPr="00481E2A" w:rsidRDefault="00481E2A" w:rsidP="009D6F0D">
      <w:pPr>
        <w:numPr>
          <w:ilvl w:val="2"/>
          <w:numId w:val="46"/>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 xml:space="preserve">CARACTERÍSTICAS TECNICAS GENERALES </w:t>
      </w:r>
      <w:r w:rsidR="003F2CA7">
        <w:rPr>
          <w:rFonts w:ascii="Tahoma" w:hAnsi="Tahoma" w:cs="Tahoma"/>
          <w:b/>
          <w:bCs/>
          <w:color w:val="004990"/>
          <w:sz w:val="22"/>
          <w:szCs w:val="22"/>
          <w:lang w:val="es-BO" w:eastAsia="en-US"/>
        </w:rPr>
        <w:t>(ITEM 3)</w:t>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481E2A" w:rsidRPr="00481E2A" w14:paraId="68701FF2" w14:textId="77777777" w:rsidTr="00481E2A">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036D96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33FFA40"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00AEC56C" w14:textId="77777777" w:rsidTr="00481E2A">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08677A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CARACTERÍSTICAS GENERALES ITEM 3</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1AA3636"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9EE93F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308F836A" w14:textId="77777777" w:rsidTr="00481E2A">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BD8622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73B3D0D" w14:textId="77777777" w:rsidR="00481E2A" w:rsidRPr="00481E2A" w:rsidRDefault="00481E2A" w:rsidP="00481E2A">
            <w:pPr>
              <w:jc w:val="center"/>
              <w:rPr>
                <w:rFonts w:ascii="Tahoma" w:eastAsia="Calibri" w:hAnsi="Tahoma" w:cs="Tahoma"/>
                <w:b/>
                <w:color w:val="FFFFFF"/>
                <w:sz w:val="18"/>
                <w:szCs w:val="18"/>
              </w:rPr>
            </w:pPr>
            <w:r w:rsidRPr="00481E2A">
              <w:rPr>
                <w:rFonts w:ascii="Tahoma" w:eastAsia="Calibri" w:hAnsi="Tahoma" w:cs="Tahoma"/>
                <w:b/>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6A205D2" w14:textId="77777777" w:rsidR="00481E2A" w:rsidRPr="00481E2A" w:rsidRDefault="00481E2A" w:rsidP="00481E2A">
            <w:pPr>
              <w:jc w:val="center"/>
              <w:rPr>
                <w:rFonts w:ascii="Tahoma" w:eastAsia="Calibri" w:hAnsi="Tahoma" w:cs="Tahoma"/>
                <w:b/>
                <w:bCs/>
                <w:color w:val="FFFFFF"/>
                <w:sz w:val="12"/>
                <w:szCs w:val="12"/>
              </w:rPr>
            </w:pPr>
            <w:r w:rsidRPr="00481E2A">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0C62AEC" w14:textId="77777777" w:rsidR="00481E2A" w:rsidRPr="00481E2A" w:rsidRDefault="00481E2A" w:rsidP="00481E2A">
            <w:pPr>
              <w:jc w:val="center"/>
              <w:rPr>
                <w:rFonts w:ascii="Tahoma" w:eastAsia="Calibri" w:hAnsi="Tahoma" w:cs="Tahoma"/>
                <w:b/>
                <w:bCs/>
                <w:color w:val="FFFFFF"/>
                <w:sz w:val="12"/>
                <w:szCs w:val="12"/>
                <w:lang w:val="en-GB"/>
              </w:rPr>
            </w:pPr>
            <w:r w:rsidRPr="00481E2A">
              <w:rPr>
                <w:rFonts w:ascii="Tahoma" w:hAnsi="Tahoma" w:cs="Tahoma"/>
                <w:b/>
                <w:bCs/>
                <w:color w:val="FFFFFF"/>
                <w:sz w:val="12"/>
                <w:szCs w:val="12"/>
                <w:lang w:val="en-GB"/>
              </w:rPr>
              <w:t>Cumple / No cumple</w:t>
            </w:r>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D696D35" w14:textId="77777777" w:rsidR="00481E2A" w:rsidRPr="00481E2A" w:rsidRDefault="00481E2A" w:rsidP="00481E2A">
            <w:pPr>
              <w:jc w:val="center"/>
              <w:rPr>
                <w:rFonts w:ascii="Tahoma" w:eastAsia="Calibri" w:hAnsi="Tahoma" w:cs="Tahoma"/>
                <w:b/>
                <w:bCs/>
                <w:color w:val="FFFFFF"/>
                <w:sz w:val="12"/>
                <w:szCs w:val="12"/>
              </w:rPr>
            </w:pPr>
            <w:r w:rsidRPr="00481E2A">
              <w:rPr>
                <w:rFonts w:ascii="Tahoma" w:hAnsi="Tahoma" w:cs="Tahoma"/>
                <w:b/>
                <w:bCs/>
                <w:color w:val="FFFFFF"/>
                <w:sz w:val="12"/>
                <w:szCs w:val="12"/>
                <w:lang w:val="en-GB"/>
              </w:rPr>
              <w:t>DOCUMENTO, PÁGINA, REFERENCIA</w:t>
            </w:r>
          </w:p>
        </w:tc>
      </w:tr>
      <w:tr w:rsidR="00481E2A" w:rsidRPr="00481E2A" w14:paraId="03810F28" w14:textId="77777777" w:rsidTr="00481E2A">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CB1485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830C205"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n-US"/>
              </w:rPr>
              <w:t xml:space="preserve">Licencias de Vmware VSOM Open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18FE4D3" w14:textId="77777777" w:rsidR="00481E2A" w:rsidRPr="00481E2A" w:rsidRDefault="00481E2A" w:rsidP="00481E2A">
            <w:pPr>
              <w:jc w:val="center"/>
              <w:rPr>
                <w:rFonts w:ascii="Tahoma" w:hAnsi="Tahoma" w:cs="Tahoma"/>
                <w:color w:val="1F497D"/>
                <w:sz w:val="18"/>
                <w:szCs w:val="18"/>
                <w:lang w:eastAsia="es-BO"/>
              </w:rPr>
            </w:pPr>
            <w:r w:rsidRPr="00481E2A">
              <w:rPr>
                <w:rFonts w:ascii="Tahoma" w:hAnsi="Tahoma" w:cs="Tahoma"/>
                <w:color w:val="1F497D"/>
                <w:sz w:val="18"/>
                <w:szCs w:val="18"/>
                <w:lang w:eastAsia="es-BO"/>
              </w:rPr>
              <w:fldChar w:fldCharType="begin">
                <w:ffData>
                  <w:name w:val="Casilla1"/>
                  <w:enabled/>
                  <w:calcOnExit w:val="0"/>
                  <w:checkBox>
                    <w:sizeAuto/>
                    <w:default w:val="1"/>
                  </w:checkBox>
                </w:ffData>
              </w:fldChar>
            </w:r>
            <w:r w:rsidRPr="00481E2A">
              <w:rPr>
                <w:rFonts w:ascii="Tahoma" w:hAnsi="Tahoma" w:cs="Tahoma"/>
                <w:color w:val="1F497D"/>
                <w:sz w:val="18"/>
                <w:szCs w:val="18"/>
                <w:lang w:eastAsia="es-BO"/>
              </w:rPr>
              <w:instrText xml:space="preserve"> FORMCHECKBOX </w:instrText>
            </w:r>
            <w:r w:rsidR="006C4F93">
              <w:rPr>
                <w:rFonts w:ascii="Tahoma" w:hAnsi="Tahoma" w:cs="Tahoma"/>
                <w:color w:val="1F497D"/>
                <w:sz w:val="18"/>
                <w:szCs w:val="18"/>
                <w:lang w:eastAsia="es-BO"/>
              </w:rPr>
            </w:r>
            <w:r w:rsidR="006C4F93">
              <w:rPr>
                <w:rFonts w:ascii="Tahoma" w:hAnsi="Tahoma" w:cs="Tahoma"/>
                <w:color w:val="1F497D"/>
                <w:sz w:val="18"/>
                <w:szCs w:val="18"/>
                <w:lang w:eastAsia="es-BO"/>
              </w:rPr>
              <w:fldChar w:fldCharType="separate"/>
            </w:r>
            <w:r w:rsidRPr="00481E2A">
              <w:rPr>
                <w:rFonts w:ascii="Tahoma" w:hAnsi="Tahoma" w:cs="Tahoma"/>
                <w:color w:val="1F497D"/>
                <w:sz w:val="18"/>
                <w:szCs w:val="18"/>
                <w:lang w:eastAsia="es-BO"/>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84A5689" w14:textId="77777777" w:rsidR="00481E2A" w:rsidRPr="00481E2A" w:rsidRDefault="00481E2A" w:rsidP="00481E2A">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6E67E1D" w14:textId="77777777" w:rsidR="00481E2A" w:rsidRPr="00481E2A" w:rsidRDefault="00481E2A" w:rsidP="00481E2A">
            <w:pPr>
              <w:jc w:val="center"/>
              <w:rPr>
                <w:rFonts w:ascii="Tahoma" w:hAnsi="Tahoma" w:cs="Tahoma"/>
                <w:color w:val="004990"/>
                <w:sz w:val="18"/>
                <w:szCs w:val="18"/>
                <w:lang w:val="es-BO"/>
              </w:rPr>
            </w:pPr>
          </w:p>
        </w:tc>
      </w:tr>
      <w:tr w:rsidR="00481E2A" w:rsidRPr="00481E2A" w14:paraId="366A2560" w14:textId="77777777" w:rsidTr="00481E2A">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92F254F"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0B70EE1"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n-US"/>
              </w:rPr>
              <w:t xml:space="preserve">Migración de servidores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9C2BD02" w14:textId="77777777" w:rsidR="00481E2A" w:rsidRPr="00481E2A" w:rsidRDefault="00481E2A" w:rsidP="00481E2A">
            <w:pPr>
              <w:jc w:val="center"/>
              <w:rPr>
                <w:rFonts w:ascii="Tahoma" w:hAnsi="Tahoma" w:cs="Tahoma"/>
                <w:color w:val="1F497D"/>
                <w:sz w:val="18"/>
                <w:szCs w:val="18"/>
                <w:lang w:eastAsia="es-BO"/>
              </w:rPr>
            </w:pPr>
            <w:r w:rsidRPr="00481E2A">
              <w:rPr>
                <w:rFonts w:ascii="Tahoma" w:hAnsi="Tahoma" w:cs="Tahoma"/>
                <w:color w:val="1F497D"/>
                <w:sz w:val="18"/>
                <w:szCs w:val="18"/>
                <w:lang w:eastAsia="es-BO"/>
              </w:rPr>
              <w:fldChar w:fldCharType="begin">
                <w:ffData>
                  <w:name w:val="Casilla1"/>
                  <w:enabled/>
                  <w:calcOnExit w:val="0"/>
                  <w:checkBox>
                    <w:sizeAuto/>
                    <w:default w:val="1"/>
                  </w:checkBox>
                </w:ffData>
              </w:fldChar>
            </w:r>
            <w:r w:rsidRPr="00481E2A">
              <w:rPr>
                <w:rFonts w:ascii="Tahoma" w:hAnsi="Tahoma" w:cs="Tahoma"/>
                <w:color w:val="1F497D"/>
                <w:sz w:val="18"/>
                <w:szCs w:val="18"/>
                <w:lang w:eastAsia="es-BO"/>
              </w:rPr>
              <w:instrText xml:space="preserve"> FORMCHECKBOX </w:instrText>
            </w:r>
            <w:r w:rsidR="006C4F93">
              <w:rPr>
                <w:rFonts w:ascii="Tahoma" w:hAnsi="Tahoma" w:cs="Tahoma"/>
                <w:color w:val="1F497D"/>
                <w:sz w:val="18"/>
                <w:szCs w:val="18"/>
                <w:lang w:eastAsia="es-BO"/>
              </w:rPr>
            </w:r>
            <w:r w:rsidR="006C4F93">
              <w:rPr>
                <w:rFonts w:ascii="Tahoma" w:hAnsi="Tahoma" w:cs="Tahoma"/>
                <w:color w:val="1F497D"/>
                <w:sz w:val="18"/>
                <w:szCs w:val="18"/>
                <w:lang w:eastAsia="es-BO"/>
              </w:rPr>
              <w:fldChar w:fldCharType="separate"/>
            </w:r>
            <w:r w:rsidRPr="00481E2A">
              <w:rPr>
                <w:rFonts w:ascii="Tahoma" w:hAnsi="Tahoma" w:cs="Tahoma"/>
                <w:color w:val="1F497D"/>
                <w:sz w:val="18"/>
                <w:szCs w:val="18"/>
                <w:lang w:eastAsia="es-BO"/>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D9C586" w14:textId="77777777" w:rsidR="00481E2A" w:rsidRPr="00481E2A" w:rsidRDefault="00481E2A" w:rsidP="00481E2A">
            <w:pPr>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37B90AE" w14:textId="77777777" w:rsidR="00481E2A" w:rsidRPr="00481E2A" w:rsidRDefault="00481E2A" w:rsidP="00481E2A">
            <w:pPr>
              <w:jc w:val="center"/>
              <w:rPr>
                <w:rFonts w:ascii="Tahoma" w:hAnsi="Tahoma" w:cs="Tahoma"/>
                <w:color w:val="004990"/>
                <w:sz w:val="18"/>
                <w:szCs w:val="18"/>
                <w:lang w:val="es-BO"/>
              </w:rPr>
            </w:pPr>
          </w:p>
        </w:tc>
      </w:tr>
    </w:tbl>
    <w:p w14:paraId="21289644" w14:textId="77777777" w:rsidR="00481E2A" w:rsidRPr="00481E2A" w:rsidRDefault="00481E2A" w:rsidP="00481E2A">
      <w:pPr>
        <w:jc w:val="both"/>
        <w:rPr>
          <w:rFonts w:ascii="Tahoma" w:hAnsi="Tahoma" w:cs="Tahoma"/>
          <w:color w:val="004990"/>
          <w:sz w:val="8"/>
          <w:szCs w:val="22"/>
          <w:lang w:val="es-ES_tradnl" w:eastAsia="en-US" w:bidi="en-US"/>
        </w:rPr>
      </w:pPr>
    </w:p>
    <w:p w14:paraId="2D195FA2" w14:textId="77777777" w:rsidR="00481E2A" w:rsidRPr="00481E2A" w:rsidRDefault="00481E2A" w:rsidP="009D6F0D">
      <w:pPr>
        <w:numPr>
          <w:ilvl w:val="2"/>
          <w:numId w:val="46"/>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CARACTERÍSTICAS TECNICAS ESPECIFICAS</w:t>
      </w:r>
    </w:p>
    <w:tbl>
      <w:tblPr>
        <w:tblW w:w="9780" w:type="dxa"/>
        <w:tblInd w:w="10" w:type="dxa"/>
        <w:tblLayout w:type="fixed"/>
        <w:tblCellMar>
          <w:left w:w="0" w:type="dxa"/>
          <w:right w:w="0" w:type="dxa"/>
        </w:tblCellMar>
        <w:tblLook w:val="04A0" w:firstRow="1" w:lastRow="0" w:firstColumn="1" w:lastColumn="0" w:noHBand="0" w:noVBand="1"/>
      </w:tblPr>
      <w:tblGrid>
        <w:gridCol w:w="850"/>
        <w:gridCol w:w="640"/>
        <w:gridCol w:w="3613"/>
        <w:gridCol w:w="1133"/>
        <w:gridCol w:w="1276"/>
        <w:gridCol w:w="709"/>
        <w:gridCol w:w="1559"/>
      </w:tblGrid>
      <w:tr w:rsidR="00481E2A" w:rsidRPr="00481E2A" w14:paraId="73F15DDB" w14:textId="77777777" w:rsidTr="00481E2A">
        <w:trPr>
          <w:trHeight w:val="277"/>
          <w:tblHeader/>
        </w:trPr>
        <w:tc>
          <w:tcPr>
            <w:tcW w:w="1490" w:type="dxa"/>
            <w:gridSpan w:val="2"/>
            <w:tcBorders>
              <w:top w:val="single" w:sz="8" w:space="0" w:color="004990"/>
              <w:left w:val="single" w:sz="8" w:space="0" w:color="004990"/>
              <w:bottom w:val="single" w:sz="8" w:space="0" w:color="FFFFFF"/>
              <w:right w:val="single" w:sz="8" w:space="0" w:color="FFFFFF"/>
            </w:tcBorders>
            <w:shd w:val="clear" w:color="auto" w:fill="004990"/>
          </w:tcPr>
          <w:p w14:paraId="417694C8" w14:textId="77777777" w:rsidR="00481E2A" w:rsidRPr="00481E2A" w:rsidRDefault="00481E2A" w:rsidP="00481E2A">
            <w:pPr>
              <w:spacing w:after="40"/>
              <w:jc w:val="center"/>
              <w:rPr>
                <w:rFonts w:ascii="Tahoma" w:hAnsi="Tahoma" w:cs="Tahoma"/>
                <w:b/>
                <w:bCs/>
                <w:color w:val="FFFFFF"/>
                <w:sz w:val="18"/>
                <w:szCs w:val="18"/>
              </w:rPr>
            </w:pPr>
          </w:p>
        </w:tc>
        <w:tc>
          <w:tcPr>
            <w:tcW w:w="6022"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D3688B4"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268"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0276F9B"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174E50C0" w14:textId="77777777" w:rsidTr="00481E2A">
        <w:trPr>
          <w:trHeight w:val="281"/>
          <w:tblHeader/>
        </w:trPr>
        <w:tc>
          <w:tcPr>
            <w:tcW w:w="6236" w:type="dxa"/>
            <w:gridSpan w:val="4"/>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DAA7E84" w14:textId="77777777" w:rsidR="00481E2A" w:rsidRPr="00481E2A" w:rsidRDefault="00481E2A" w:rsidP="00481E2A">
            <w:pPr>
              <w:spacing w:after="40"/>
              <w:jc w:val="center"/>
              <w:rPr>
                <w:rFonts w:ascii="Tahoma" w:hAnsi="Tahoma" w:cs="Tahoma"/>
                <w:b/>
                <w:bCs/>
                <w:color w:val="FFFFFF"/>
                <w:lang w:val="en-GB"/>
              </w:rPr>
            </w:pPr>
            <w:r w:rsidRPr="00481E2A">
              <w:rPr>
                <w:rFonts w:ascii="Tahoma" w:hAnsi="Tahoma" w:cs="Tahoma"/>
                <w:b/>
                <w:bCs/>
                <w:color w:val="FFFFFF"/>
                <w:sz w:val="18"/>
                <w:szCs w:val="18"/>
              </w:rPr>
              <w:t>CARACTERÍSTICAS TÉCNICAS ESPECÍFICAS ITEM 3</w:t>
            </w:r>
          </w:p>
        </w:tc>
        <w:tc>
          <w:tcPr>
            <w:tcW w:w="1276"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0C44D6A" w14:textId="77777777" w:rsidR="00481E2A" w:rsidRPr="00481E2A" w:rsidRDefault="00481E2A" w:rsidP="00481E2A">
            <w:pPr>
              <w:jc w:val="center"/>
              <w:rPr>
                <w:rFonts w:ascii="Tahoma" w:hAnsi="Tahoma" w:cs="Tahoma"/>
                <w:b/>
                <w:bCs/>
                <w:color w:val="FFFFFF"/>
                <w:sz w:val="12"/>
                <w:szCs w:val="12"/>
                <w:lang w:val="en-GB"/>
              </w:rPr>
            </w:pPr>
            <w:r w:rsidRPr="00481E2A">
              <w:rPr>
                <w:rFonts w:ascii="Tahoma" w:hAnsi="Tahoma" w:cs="Tahoma"/>
                <w:b/>
                <w:bCs/>
                <w:color w:val="FFFFFF"/>
                <w:sz w:val="12"/>
                <w:szCs w:val="12"/>
                <w:lang w:val="en-GB"/>
              </w:rPr>
              <w:t>CONDICIÓN</w:t>
            </w:r>
          </w:p>
        </w:tc>
        <w:tc>
          <w:tcPr>
            <w:tcW w:w="2268"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5DAD5F0"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44FE03DC" w14:textId="77777777" w:rsidTr="00481E2A">
        <w:trPr>
          <w:trHeight w:val="347"/>
          <w:tblHeader/>
        </w:trPr>
        <w:tc>
          <w:tcPr>
            <w:tcW w:w="850"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27C9331" w14:textId="77777777" w:rsidR="00481E2A" w:rsidRPr="00481E2A" w:rsidRDefault="00481E2A" w:rsidP="00481E2A">
            <w:pPr>
              <w:spacing w:after="40"/>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253" w:type="dxa"/>
            <w:gridSpan w:val="2"/>
            <w:tcBorders>
              <w:top w:val="nil"/>
              <w:left w:val="nil"/>
              <w:bottom w:val="single" w:sz="8" w:space="0" w:color="004990"/>
              <w:right w:val="single" w:sz="4" w:space="0" w:color="FFFFFF"/>
            </w:tcBorders>
            <w:shd w:val="clear" w:color="auto" w:fill="004990"/>
            <w:tcMar>
              <w:top w:w="0" w:type="dxa"/>
              <w:left w:w="70" w:type="dxa"/>
              <w:bottom w:w="0" w:type="dxa"/>
              <w:right w:w="70" w:type="dxa"/>
            </w:tcMar>
            <w:vAlign w:val="center"/>
            <w:hideMark/>
          </w:tcPr>
          <w:p w14:paraId="7027968A" w14:textId="77777777" w:rsidR="00481E2A" w:rsidRPr="00481E2A" w:rsidRDefault="00481E2A" w:rsidP="00481E2A">
            <w:pPr>
              <w:spacing w:after="40"/>
              <w:jc w:val="center"/>
              <w:rPr>
                <w:rFonts w:ascii="Tahoma" w:eastAsia="Calibri" w:hAnsi="Tahoma" w:cs="Tahoma"/>
                <w:color w:val="FFFFFF"/>
                <w:sz w:val="18"/>
                <w:szCs w:val="18"/>
              </w:rPr>
            </w:pPr>
            <w:r w:rsidRPr="00481E2A">
              <w:rPr>
                <w:rFonts w:ascii="Tahoma" w:hAnsi="Tahoma" w:cs="Tahoma"/>
                <w:b/>
                <w:color w:val="FFFFFF"/>
                <w:sz w:val="18"/>
                <w:szCs w:val="18"/>
                <w:lang w:val="es-BO"/>
              </w:rPr>
              <w:t>DESCRIPCIÓN</w:t>
            </w:r>
          </w:p>
        </w:tc>
        <w:tc>
          <w:tcPr>
            <w:tcW w:w="1133" w:type="dxa"/>
            <w:tcBorders>
              <w:top w:val="nil"/>
              <w:left w:val="single" w:sz="4" w:space="0" w:color="FFFFFF"/>
              <w:bottom w:val="single" w:sz="4" w:space="0" w:color="FFFFFF"/>
              <w:right w:val="single" w:sz="4" w:space="0" w:color="FFFFFF"/>
            </w:tcBorders>
            <w:shd w:val="clear" w:color="auto" w:fill="004990"/>
            <w:hideMark/>
          </w:tcPr>
          <w:p w14:paraId="39C720DF" w14:textId="77777777" w:rsidR="00481E2A" w:rsidRPr="00481E2A" w:rsidRDefault="00481E2A" w:rsidP="00481E2A">
            <w:pPr>
              <w:spacing w:before="40"/>
              <w:jc w:val="center"/>
              <w:rPr>
                <w:rFonts w:ascii="Tahoma" w:hAnsi="Tahoma" w:cs="Tahoma"/>
                <w:b/>
                <w:bCs/>
                <w:color w:val="FFFFFF"/>
                <w:sz w:val="18"/>
                <w:szCs w:val="18"/>
              </w:rPr>
            </w:pPr>
            <w:r w:rsidRPr="00481E2A">
              <w:rPr>
                <w:rFonts w:ascii="Tahoma" w:hAnsi="Tahoma" w:cs="Tahoma"/>
                <w:b/>
                <w:bCs/>
                <w:color w:val="FFFFFF"/>
                <w:sz w:val="18"/>
                <w:szCs w:val="18"/>
              </w:rPr>
              <w:t>CANTIDAD</w:t>
            </w:r>
          </w:p>
        </w:tc>
        <w:tc>
          <w:tcPr>
            <w:tcW w:w="1276" w:type="dxa"/>
            <w:tcBorders>
              <w:top w:val="nil"/>
              <w:left w:val="single" w:sz="4" w:space="0" w:color="FFFFFF"/>
              <w:bottom w:val="single" w:sz="4" w:space="0" w:color="FFFFFF"/>
              <w:right w:val="single" w:sz="4" w:space="0" w:color="FFFFFF"/>
            </w:tcBorders>
            <w:shd w:val="clear" w:color="auto" w:fill="004990"/>
            <w:tcMar>
              <w:top w:w="0" w:type="dxa"/>
              <w:left w:w="70" w:type="dxa"/>
              <w:bottom w:w="0" w:type="dxa"/>
              <w:right w:w="70" w:type="dxa"/>
            </w:tcMar>
            <w:vAlign w:val="center"/>
            <w:hideMark/>
          </w:tcPr>
          <w:p w14:paraId="2744E4DA" w14:textId="77777777" w:rsidR="00481E2A" w:rsidRPr="00481E2A" w:rsidRDefault="00481E2A" w:rsidP="00481E2A">
            <w:pPr>
              <w:jc w:val="center"/>
              <w:rPr>
                <w:rFonts w:ascii="Tahoma" w:hAnsi="Tahoma" w:cs="Tahoma"/>
                <w:b/>
                <w:bCs/>
                <w:color w:val="FFFFFF"/>
                <w:sz w:val="12"/>
                <w:szCs w:val="12"/>
                <w:lang w:val="en-GB"/>
              </w:rPr>
            </w:pPr>
            <w:r w:rsidRPr="00481E2A">
              <w:rPr>
                <w:rFonts w:ascii="Tahoma" w:hAnsi="Tahoma" w:cs="Tahoma"/>
                <w:b/>
                <w:bCs/>
                <w:color w:val="FFFFFF"/>
                <w:sz w:val="12"/>
                <w:szCs w:val="12"/>
                <w:lang w:val="en-GB"/>
              </w:rPr>
              <w:t>MANDATORIO</w:t>
            </w:r>
          </w:p>
        </w:tc>
        <w:tc>
          <w:tcPr>
            <w:tcW w:w="709" w:type="dxa"/>
            <w:tcBorders>
              <w:top w:val="nil"/>
              <w:left w:val="single" w:sz="4" w:space="0" w:color="FFFFFF"/>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90C50DF" w14:textId="77777777" w:rsidR="00481E2A" w:rsidRPr="00481E2A" w:rsidRDefault="00481E2A" w:rsidP="00481E2A">
            <w:pPr>
              <w:spacing w:after="40"/>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1559"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08872E0B" w14:textId="77777777" w:rsidR="00481E2A" w:rsidRPr="00481E2A" w:rsidRDefault="00481E2A" w:rsidP="00481E2A">
            <w:pPr>
              <w:spacing w:after="40"/>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14901641"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FE6DAAC"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t>1</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365FEAD3"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s-BO"/>
              </w:rPr>
              <w:t xml:space="preserve">Upgrade Licencias VMware vSphere Enterprice (OEM) a </w:t>
            </w:r>
            <w:r w:rsidRPr="00481E2A">
              <w:rPr>
                <w:rFonts w:ascii="Tahoma" w:hAnsi="Tahoma" w:cs="Tahoma"/>
                <w:color w:val="1F497D"/>
                <w:sz w:val="18"/>
                <w:szCs w:val="18"/>
                <w:lang w:eastAsia="en-US"/>
              </w:rPr>
              <w:t>VSOM Enterprice Plus Open con 3 años de soporte para 5 servidores BL620c. Debe incluirse el soporte para 3 años del vcenter.</w:t>
            </w:r>
          </w:p>
        </w:tc>
        <w:tc>
          <w:tcPr>
            <w:tcW w:w="1133" w:type="dxa"/>
            <w:tcBorders>
              <w:top w:val="single" w:sz="8" w:space="0" w:color="004990"/>
              <w:left w:val="nil"/>
              <w:bottom w:val="single" w:sz="8" w:space="0" w:color="004990"/>
              <w:right w:val="single" w:sz="4" w:space="0" w:color="365F91"/>
            </w:tcBorders>
            <w:vAlign w:val="center"/>
            <w:hideMark/>
          </w:tcPr>
          <w:p w14:paraId="18C0818A"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10</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hideMark/>
          </w:tcPr>
          <w:p w14:paraId="2C36394A"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740A187"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581831F" w14:textId="77777777" w:rsidR="00481E2A" w:rsidRPr="00481E2A" w:rsidRDefault="00481E2A" w:rsidP="00481E2A">
            <w:pPr>
              <w:spacing w:after="40"/>
              <w:jc w:val="center"/>
              <w:rPr>
                <w:rFonts w:ascii="Tahoma" w:eastAsia="Calibri" w:hAnsi="Tahoma" w:cs="Tahoma"/>
                <w:color w:val="004990"/>
                <w:sz w:val="18"/>
                <w:szCs w:val="18"/>
              </w:rPr>
            </w:pPr>
          </w:p>
        </w:tc>
      </w:tr>
      <w:tr w:rsidR="00481E2A" w:rsidRPr="00481E2A" w14:paraId="545434C1"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6B274DB"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t>2</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14:paraId="3739ED12"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n-US"/>
              </w:rPr>
              <w:t>Licencias de Vmware VSOM Enterprice Plus Open con 3 años de soporte  para 6 servidores BL460c G8</w:t>
            </w:r>
          </w:p>
        </w:tc>
        <w:tc>
          <w:tcPr>
            <w:tcW w:w="1133" w:type="dxa"/>
            <w:tcBorders>
              <w:top w:val="single" w:sz="8" w:space="0" w:color="004990"/>
              <w:left w:val="nil"/>
              <w:bottom w:val="single" w:sz="8" w:space="0" w:color="004990"/>
              <w:right w:val="single" w:sz="4" w:space="0" w:color="365F91"/>
            </w:tcBorders>
            <w:vAlign w:val="center"/>
          </w:tcPr>
          <w:p w14:paraId="44489A97"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12</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305F5E89"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5BA72C7"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CD2214B" w14:textId="77777777" w:rsidR="00481E2A" w:rsidRPr="00481E2A" w:rsidRDefault="00481E2A" w:rsidP="00481E2A">
            <w:pPr>
              <w:spacing w:after="40"/>
              <w:jc w:val="center"/>
              <w:rPr>
                <w:rFonts w:ascii="Tahoma" w:eastAsia="Calibri" w:hAnsi="Tahoma" w:cs="Tahoma"/>
                <w:color w:val="004990"/>
                <w:sz w:val="18"/>
                <w:szCs w:val="18"/>
              </w:rPr>
            </w:pPr>
          </w:p>
        </w:tc>
      </w:tr>
      <w:tr w:rsidR="00481E2A" w:rsidRPr="00481E2A" w14:paraId="19CFDFD7"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D78A95A"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lastRenderedPageBreak/>
              <w:t>3</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tcPr>
          <w:p w14:paraId="5905C859"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n-US"/>
              </w:rPr>
              <w:t>Licencias de Vmware VSOM Enterprice Plus Open con 3 años de soporte  para 10 servidores x86.</w:t>
            </w:r>
          </w:p>
        </w:tc>
        <w:tc>
          <w:tcPr>
            <w:tcW w:w="1133" w:type="dxa"/>
            <w:tcBorders>
              <w:top w:val="single" w:sz="8" w:space="0" w:color="004990"/>
              <w:left w:val="nil"/>
              <w:bottom w:val="single" w:sz="8" w:space="0" w:color="004990"/>
              <w:right w:val="single" w:sz="4" w:space="0" w:color="365F91"/>
            </w:tcBorders>
            <w:vAlign w:val="center"/>
          </w:tcPr>
          <w:p w14:paraId="4DE3D253"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20</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tcPr>
          <w:p w14:paraId="3808ABBF"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FB17FF3"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78664A6" w14:textId="77777777" w:rsidR="00481E2A" w:rsidRPr="00481E2A" w:rsidRDefault="00481E2A" w:rsidP="00481E2A">
            <w:pPr>
              <w:spacing w:after="40"/>
              <w:jc w:val="center"/>
              <w:rPr>
                <w:rFonts w:ascii="Tahoma" w:eastAsia="Calibri" w:hAnsi="Tahoma" w:cs="Tahoma"/>
                <w:color w:val="004990"/>
                <w:sz w:val="18"/>
                <w:szCs w:val="18"/>
              </w:rPr>
            </w:pPr>
          </w:p>
        </w:tc>
      </w:tr>
      <w:tr w:rsidR="00481E2A" w:rsidRPr="00481E2A" w14:paraId="78074EF6" w14:textId="77777777" w:rsidTr="00481E2A">
        <w:trPr>
          <w:trHeight w:val="60"/>
        </w:trPr>
        <w:tc>
          <w:tcPr>
            <w:tcW w:w="850"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6CB0309"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t>4</w:t>
            </w:r>
          </w:p>
        </w:tc>
        <w:tc>
          <w:tcPr>
            <w:tcW w:w="4253" w:type="dxa"/>
            <w:gridSpan w:val="2"/>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4540587F" w14:textId="77777777" w:rsidR="00481E2A" w:rsidRPr="00481E2A" w:rsidRDefault="00481E2A" w:rsidP="00481E2A">
            <w:pPr>
              <w:jc w:val="both"/>
              <w:rPr>
                <w:rFonts w:ascii="Tahoma" w:hAnsi="Tahoma" w:cs="Tahoma"/>
                <w:color w:val="1F497D"/>
                <w:sz w:val="18"/>
                <w:szCs w:val="18"/>
                <w:lang w:eastAsia="es-BO"/>
              </w:rPr>
            </w:pPr>
            <w:r w:rsidRPr="00481E2A">
              <w:rPr>
                <w:rFonts w:ascii="Tahoma" w:hAnsi="Tahoma" w:cs="Tahoma"/>
                <w:color w:val="1F497D"/>
                <w:sz w:val="18"/>
                <w:szCs w:val="18"/>
                <w:lang w:eastAsia="en-US"/>
              </w:rPr>
              <w:t>Migración de Servidores de infraestructura HyperV a Vmware con un total de 10.3TB</w:t>
            </w:r>
          </w:p>
        </w:tc>
        <w:tc>
          <w:tcPr>
            <w:tcW w:w="1133" w:type="dxa"/>
            <w:tcBorders>
              <w:top w:val="single" w:sz="8" w:space="0" w:color="004990"/>
              <w:left w:val="nil"/>
              <w:bottom w:val="single" w:sz="8" w:space="0" w:color="004990"/>
              <w:right w:val="single" w:sz="4" w:space="0" w:color="365F91"/>
            </w:tcBorders>
            <w:vAlign w:val="center"/>
            <w:hideMark/>
          </w:tcPr>
          <w:p w14:paraId="508FCD03" w14:textId="77777777" w:rsidR="00481E2A" w:rsidRPr="00481E2A" w:rsidRDefault="00481E2A" w:rsidP="00481E2A">
            <w:pPr>
              <w:jc w:val="center"/>
              <w:rPr>
                <w:rFonts w:ascii="Tahoma" w:hAnsi="Tahoma" w:cs="Tahoma"/>
                <w:color w:val="1F497D"/>
                <w:sz w:val="18"/>
                <w:szCs w:val="18"/>
              </w:rPr>
            </w:pPr>
            <w:r w:rsidRPr="00481E2A">
              <w:rPr>
                <w:rFonts w:ascii="Tahoma" w:hAnsi="Tahoma" w:cs="Tahoma"/>
                <w:color w:val="1F497D"/>
                <w:sz w:val="18"/>
                <w:szCs w:val="18"/>
              </w:rPr>
              <w:t>22</w:t>
            </w:r>
          </w:p>
        </w:tc>
        <w:tc>
          <w:tcPr>
            <w:tcW w:w="1276" w:type="dxa"/>
            <w:tcBorders>
              <w:top w:val="nil"/>
              <w:left w:val="single" w:sz="4" w:space="0" w:color="365F91"/>
              <w:bottom w:val="single" w:sz="8" w:space="0" w:color="004990"/>
              <w:right w:val="single" w:sz="8" w:space="0" w:color="004990"/>
            </w:tcBorders>
            <w:tcMar>
              <w:top w:w="0" w:type="dxa"/>
              <w:left w:w="70" w:type="dxa"/>
              <w:bottom w:w="0" w:type="dxa"/>
              <w:right w:w="70" w:type="dxa"/>
            </w:tcMar>
            <w:vAlign w:val="center"/>
            <w:hideMark/>
          </w:tcPr>
          <w:p w14:paraId="37B8D3DE" w14:textId="77777777" w:rsidR="00481E2A" w:rsidRPr="00481E2A" w:rsidRDefault="00481E2A" w:rsidP="00481E2A">
            <w:pPr>
              <w:spacing w:after="40"/>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70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8A4B514" w14:textId="77777777" w:rsidR="00481E2A" w:rsidRPr="00481E2A" w:rsidRDefault="00481E2A" w:rsidP="00481E2A">
            <w:pPr>
              <w:spacing w:after="40"/>
              <w:jc w:val="center"/>
              <w:rPr>
                <w:rFonts w:ascii="Tahoma" w:eastAsia="Calibri" w:hAnsi="Tahoma" w:cs="Tahoma"/>
                <w:color w:val="004990"/>
                <w:sz w:val="18"/>
                <w:szCs w:val="18"/>
              </w:rPr>
            </w:pPr>
          </w:p>
        </w:tc>
        <w:tc>
          <w:tcPr>
            <w:tcW w:w="155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1C39A67" w14:textId="77777777" w:rsidR="00481E2A" w:rsidRPr="00481E2A" w:rsidRDefault="00481E2A" w:rsidP="00481E2A">
            <w:pPr>
              <w:spacing w:after="40"/>
              <w:jc w:val="center"/>
              <w:rPr>
                <w:rFonts w:ascii="Tahoma" w:eastAsia="Calibri" w:hAnsi="Tahoma" w:cs="Tahoma"/>
                <w:color w:val="004990"/>
                <w:sz w:val="18"/>
                <w:szCs w:val="18"/>
              </w:rPr>
            </w:pPr>
          </w:p>
        </w:tc>
      </w:tr>
    </w:tbl>
    <w:p w14:paraId="4B6D22C9" w14:textId="77777777" w:rsidR="003F2CA7" w:rsidRPr="00481E2A" w:rsidRDefault="003F2CA7" w:rsidP="00481E2A">
      <w:pPr>
        <w:rPr>
          <w:lang w:val="es-BO" w:eastAsia="en-US"/>
        </w:rPr>
      </w:pPr>
    </w:p>
    <w:p w14:paraId="34DC56C1" w14:textId="77777777" w:rsidR="00481E2A" w:rsidRPr="00481E2A" w:rsidRDefault="00481E2A" w:rsidP="009D6F0D">
      <w:pPr>
        <w:numPr>
          <w:ilvl w:val="2"/>
          <w:numId w:val="46"/>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SERVICIOS</w:t>
      </w:r>
    </w:p>
    <w:tbl>
      <w:tblPr>
        <w:tblW w:w="9781" w:type="dxa"/>
        <w:tblInd w:w="70" w:type="dxa"/>
        <w:tblLayout w:type="fixed"/>
        <w:tblCellMar>
          <w:left w:w="0" w:type="dxa"/>
          <w:right w:w="0" w:type="dxa"/>
        </w:tblCellMar>
        <w:tblLook w:val="04A0" w:firstRow="1" w:lastRow="0" w:firstColumn="1" w:lastColumn="0" w:noHBand="0" w:noVBand="1"/>
      </w:tblPr>
      <w:tblGrid>
        <w:gridCol w:w="468"/>
        <w:gridCol w:w="4919"/>
        <w:gridCol w:w="1417"/>
        <w:gridCol w:w="851"/>
        <w:gridCol w:w="2126"/>
      </w:tblGrid>
      <w:tr w:rsidR="00481E2A" w:rsidRPr="00481E2A" w14:paraId="460B0471" w14:textId="77777777" w:rsidTr="00481E2A">
        <w:trPr>
          <w:trHeight w:val="277"/>
          <w:tblHeader/>
        </w:trPr>
        <w:tc>
          <w:tcPr>
            <w:tcW w:w="6804"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3F90CD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77"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46F89E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16C3FD88" w14:textId="77777777" w:rsidTr="00481E2A">
        <w:trPr>
          <w:trHeight w:val="281"/>
          <w:tblHeader/>
        </w:trPr>
        <w:tc>
          <w:tcPr>
            <w:tcW w:w="5387"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FB6377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SERVICIOS</w:t>
            </w:r>
          </w:p>
        </w:tc>
        <w:tc>
          <w:tcPr>
            <w:tcW w:w="141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7C7BD1C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77"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52CE7C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239CFE22" w14:textId="77777777" w:rsidTr="00481E2A">
        <w:trPr>
          <w:trHeight w:val="347"/>
          <w:tblHeader/>
        </w:trPr>
        <w:tc>
          <w:tcPr>
            <w:tcW w:w="468"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7E20E23"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919"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36455CB6"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E027FAC"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5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0E89CE2"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6"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6D77B2B"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56348F3A"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8CE2C3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F397508" w14:textId="77777777" w:rsidR="00EB449C" w:rsidRDefault="00481E2A" w:rsidP="00481E2A">
            <w:pPr>
              <w:autoSpaceDE w:val="0"/>
              <w:autoSpaceDN w:val="0"/>
              <w:adjustRightInd w:val="0"/>
              <w:jc w:val="both"/>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eastAsia="es-BO"/>
              </w:rPr>
              <w:t>D</w:t>
            </w:r>
            <w:r w:rsidRPr="00481E2A">
              <w:rPr>
                <w:rFonts w:ascii="Tahoma" w:eastAsia="Calibri" w:hAnsi="Tahoma" w:cs="Tahoma"/>
                <w:color w:val="1F497D"/>
                <w:sz w:val="18"/>
                <w:szCs w:val="18"/>
                <w:lang w:val="es-BO" w:eastAsia="es-BO"/>
              </w:rPr>
              <w:t>ebe incluir la instalación, configuración y dejar en funcionamiento toda las licencias ofertadas por personal certificado por  fabricante, en modalidad llave en mano</w:t>
            </w:r>
            <w:r w:rsidR="00EB449C">
              <w:rPr>
                <w:rFonts w:ascii="Tahoma" w:eastAsia="Calibri" w:hAnsi="Tahoma" w:cs="Tahoma"/>
                <w:color w:val="1F497D"/>
                <w:sz w:val="18"/>
                <w:szCs w:val="18"/>
                <w:lang w:val="es-BO" w:eastAsia="es-BO"/>
              </w:rPr>
              <w:t>.</w:t>
            </w:r>
          </w:p>
          <w:p w14:paraId="78829629" w14:textId="2942D25A" w:rsidR="00481E2A" w:rsidRPr="00481E2A" w:rsidRDefault="00EB449C" w:rsidP="00481E2A">
            <w:pPr>
              <w:autoSpaceDE w:val="0"/>
              <w:autoSpaceDN w:val="0"/>
              <w:adjustRightInd w:val="0"/>
              <w:jc w:val="both"/>
              <w:rPr>
                <w:rFonts w:ascii="Tahoma" w:eastAsia="Calibri" w:hAnsi="Tahoma" w:cs="Tahoma"/>
                <w:color w:val="1F497D"/>
                <w:sz w:val="18"/>
                <w:szCs w:val="18"/>
                <w:lang w:val="es-BO" w:eastAsia="es-BO"/>
              </w:rPr>
            </w:pPr>
            <w:r>
              <w:rPr>
                <w:rFonts w:ascii="Tahoma" w:hAnsi="Tahoma" w:cs="Tahoma"/>
                <w:color w:val="1F497D"/>
                <w:sz w:val="18"/>
                <w:szCs w:val="18"/>
              </w:rPr>
              <w:t>Los trabajos de instalación podrán ser en cualquier horario inclusive nocturno, incluyendo sábados, domingos y feriados.</w:t>
            </w:r>
            <w:r w:rsidR="00481E2A" w:rsidRPr="00481E2A">
              <w:rPr>
                <w:rFonts w:ascii="Tahoma" w:eastAsia="Calibri" w:hAnsi="Tahoma" w:cs="Tahoma"/>
                <w:color w:val="1F497D"/>
                <w:sz w:val="18"/>
                <w:szCs w:val="18"/>
                <w:lang w:val="es-BO" w:eastAsia="es-BO"/>
              </w:rPr>
              <w:t xml:space="preserve"> </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4C7A9D7"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ACB7C31"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B682A89"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65E59877"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9678C85"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486AC19" w14:textId="77777777" w:rsidR="00481E2A" w:rsidRPr="00481E2A" w:rsidRDefault="00481E2A" w:rsidP="00481E2A">
            <w:pPr>
              <w:autoSpaceDE w:val="0"/>
              <w:autoSpaceDN w:val="0"/>
              <w:jc w:val="both"/>
              <w:rPr>
                <w:rFonts w:ascii="Tahoma" w:hAnsi="Tahoma" w:cs="Tahoma"/>
                <w:color w:val="1F497D"/>
                <w:sz w:val="18"/>
                <w:szCs w:val="18"/>
                <w:lang w:val="es-BO"/>
              </w:rPr>
            </w:pPr>
            <w:r w:rsidRPr="00481E2A">
              <w:rPr>
                <w:rFonts w:ascii="Tahoma" w:hAnsi="Tahoma" w:cs="Tahoma"/>
                <w:color w:val="1F497D"/>
                <w:sz w:val="18"/>
                <w:szCs w:val="18"/>
              </w:rPr>
              <w:t>Debe incluir la adición de los servidores licenciados en solución de vmware existente en Entel (</w:t>
            </w:r>
            <w:r w:rsidRPr="00481E2A">
              <w:rPr>
                <w:rFonts w:ascii="Tahoma" w:eastAsiaTheme="minorHAnsi" w:hAnsi="Tahoma" w:cs="Tahoma"/>
                <w:color w:val="1F497D"/>
                <w:sz w:val="18"/>
                <w:szCs w:val="18"/>
                <w:lang w:val="es-BO" w:eastAsia="es-BO"/>
              </w:rPr>
              <w:t>Instalación de los hipervisores, configuración de alta disponibilidad entre nodos y otras tareas que sean necesarias para su adición)</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D85167E"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5BCD0B2"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79EE5E0"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7D3E45AC"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417021F"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1B92086"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D"/>
                <w:sz w:val="18"/>
                <w:szCs w:val="18"/>
              </w:rPr>
              <w:t>El proveedor debe incluir 160 horas de acompañamiento a demanda en sitio, en la ciudad de Santa Cruz y La Paz, en base a un Statement of Work consensuado con Entel. Estas horas serán utilizadas en upgrades, ajustes y otros a la plataforma vmware.</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6219689"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198E84D"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214A657"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548A74D"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903D12B"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4</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27C37DD"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E"/>
                <w:sz w:val="18"/>
                <w:szCs w:val="18"/>
              </w:rPr>
              <w:t xml:space="preserve">Debe incluir un </w:t>
            </w:r>
            <w:r w:rsidRPr="00481E2A">
              <w:rPr>
                <w:rFonts w:ascii="Tahoma" w:hAnsi="Tahoma" w:cs="Tahoma"/>
                <w:color w:val="1F497D"/>
                <w:sz w:val="18"/>
                <w:szCs w:val="18"/>
              </w:rPr>
              <w:t>Statement of Work (SOW) propuesto para la implementación en su oferta.</w:t>
            </w:r>
            <w:r w:rsidRPr="00481E2A">
              <w:rPr>
                <w:rFonts w:ascii="Tahoma" w:hAnsi="Tahoma" w:cs="Tahoma"/>
                <w:color w:val="1F497E"/>
                <w:sz w:val="18"/>
                <w:szCs w:val="18"/>
              </w:rPr>
              <w:t xml:space="preserve"> </w:t>
            </w:r>
          </w:p>
          <w:p w14:paraId="7277D992" w14:textId="77777777" w:rsidR="00481E2A" w:rsidRPr="00481E2A" w:rsidRDefault="00481E2A" w:rsidP="00481E2A">
            <w:pPr>
              <w:jc w:val="both"/>
              <w:rPr>
                <w:rFonts w:ascii="Tahoma" w:hAnsi="Tahoma" w:cs="Tahoma"/>
                <w:color w:val="1F497E"/>
                <w:sz w:val="18"/>
                <w:szCs w:val="18"/>
              </w:rPr>
            </w:pPr>
            <w:r w:rsidRPr="00481E2A">
              <w:rPr>
                <w:rFonts w:ascii="Tahoma" w:hAnsi="Tahoma" w:cs="Tahoma"/>
                <w:color w:val="1F497E"/>
                <w:sz w:val="18"/>
                <w:szCs w:val="18"/>
              </w:rPr>
              <w:t>Entel puede realizar modificaciones al SOW propuesto las mismas serán consensuadas con el proveedor adjudicado.</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AE2B065"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5961B49"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AA19E74"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1AF14CD" w14:textId="77777777" w:rsidTr="00481E2A">
        <w:trPr>
          <w:trHeight w:val="60"/>
        </w:trPr>
        <w:tc>
          <w:tcPr>
            <w:tcW w:w="468"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F4702A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5</w:t>
            </w:r>
          </w:p>
        </w:tc>
        <w:tc>
          <w:tcPr>
            <w:tcW w:w="4919"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23E6830" w14:textId="77777777" w:rsidR="00481E2A" w:rsidRPr="00481E2A" w:rsidRDefault="00481E2A" w:rsidP="00481E2A">
            <w:pPr>
              <w:autoSpaceDE w:val="0"/>
              <w:autoSpaceDN w:val="0"/>
              <w:adjustRightInd w:val="0"/>
              <w:jc w:val="both"/>
              <w:rPr>
                <w:rFonts w:ascii="Tahoma" w:eastAsia="Calibri" w:hAnsi="Tahoma" w:cs="Tahoma"/>
                <w:color w:val="1F497D"/>
                <w:sz w:val="18"/>
                <w:szCs w:val="18"/>
                <w:lang w:val="es-BO" w:eastAsia="es-BO"/>
              </w:rPr>
            </w:pPr>
            <w:r w:rsidRPr="00481E2A">
              <w:rPr>
                <w:rFonts w:ascii="Tahoma" w:eastAsia="Calibri" w:hAnsi="Tahoma" w:cs="Tahoma"/>
                <w:color w:val="1F497D"/>
                <w:sz w:val="18"/>
                <w:szCs w:val="18"/>
                <w:lang w:val="es-BO" w:eastAsia="es-BO"/>
              </w:rPr>
              <w:t>El oferente debe proporcionar un protocolo de pruebas (ATP) en su oferta,   el cual debe servir para verificar todas las funcionalidades, atributos y características ofrecidas. En caso sea necesario, Entel S.A. se reserva el derecho de incluir pruebas adicionales al protocolo de pruebas de tal forma a verificar el cumplimiento de las características técnicas solicitadas.</w:t>
            </w:r>
          </w:p>
        </w:tc>
        <w:tc>
          <w:tcPr>
            <w:tcW w:w="14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F2FBBE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5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54844D0" w14:textId="77777777" w:rsidR="00481E2A" w:rsidRPr="00481E2A" w:rsidRDefault="00481E2A" w:rsidP="00481E2A">
            <w:pPr>
              <w:jc w:val="center"/>
              <w:rPr>
                <w:rFonts w:ascii="Tahoma" w:eastAsia="Calibri" w:hAnsi="Tahoma" w:cs="Tahoma"/>
                <w:color w:val="004990"/>
                <w:sz w:val="18"/>
                <w:szCs w:val="18"/>
              </w:rPr>
            </w:pPr>
          </w:p>
        </w:tc>
        <w:tc>
          <w:tcPr>
            <w:tcW w:w="2126"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084CCBB" w14:textId="77777777" w:rsidR="00481E2A" w:rsidRPr="00481E2A" w:rsidRDefault="00481E2A" w:rsidP="00481E2A">
            <w:pPr>
              <w:jc w:val="center"/>
              <w:rPr>
                <w:rFonts w:ascii="Tahoma" w:eastAsia="Calibri" w:hAnsi="Tahoma" w:cs="Tahoma"/>
                <w:color w:val="004990"/>
                <w:sz w:val="18"/>
                <w:szCs w:val="18"/>
              </w:rPr>
            </w:pPr>
          </w:p>
        </w:tc>
      </w:tr>
    </w:tbl>
    <w:p w14:paraId="24BDC17C" w14:textId="77777777" w:rsidR="00481E2A" w:rsidRPr="00481E2A" w:rsidRDefault="00481E2A" w:rsidP="00481E2A">
      <w:pPr>
        <w:rPr>
          <w:rFonts w:ascii="Tahoma" w:hAnsi="Tahoma" w:cs="Tahoma"/>
          <w:color w:val="004990"/>
          <w:sz w:val="8"/>
          <w:szCs w:val="22"/>
          <w:lang w:val="es-ES_tradnl" w:eastAsia="en-US" w:bidi="en-US"/>
        </w:rPr>
      </w:pPr>
    </w:p>
    <w:p w14:paraId="1EB470B0" w14:textId="77777777" w:rsidR="00481E2A" w:rsidRPr="00481E2A" w:rsidRDefault="00481E2A" w:rsidP="009D6F0D">
      <w:pPr>
        <w:numPr>
          <w:ilvl w:val="2"/>
          <w:numId w:val="46"/>
        </w:numPr>
        <w:rPr>
          <w:rFonts w:ascii="Tahoma" w:hAnsi="Tahoma" w:cs="Tahoma"/>
          <w:b/>
          <w:bCs/>
          <w:color w:val="004990"/>
          <w:sz w:val="22"/>
          <w:szCs w:val="22"/>
          <w:lang w:val="es-BO" w:eastAsia="en-US"/>
        </w:rPr>
      </w:pPr>
      <w:r w:rsidRPr="00481E2A">
        <w:rPr>
          <w:rFonts w:ascii="Tahoma" w:hAnsi="Tahoma" w:cs="Tahoma"/>
          <w:b/>
          <w:bCs/>
          <w:color w:val="004990"/>
          <w:sz w:val="22"/>
          <w:szCs w:val="22"/>
          <w:lang w:val="es-BO" w:eastAsia="en-US"/>
        </w:rPr>
        <w:t xml:space="preserve">CAPACITACIÓN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3FE0956E"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B53E416"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C61D2C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73308116"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25D1751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CAPACITACIÓN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F854B1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79FA95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2829DEE3"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6D52D5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B384DDF"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A104EDD"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EAE2882"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7A54F437"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672A2E5E"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69587C82" w14:textId="77777777" w:rsidR="00481E2A" w:rsidRPr="00481E2A" w:rsidRDefault="00481E2A" w:rsidP="00481E2A">
            <w:pPr>
              <w:jc w:val="center"/>
              <w:rPr>
                <w:rFonts w:ascii="Tahoma" w:eastAsia="Calibri"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2AD8376" w14:textId="77777777" w:rsidR="00481E2A" w:rsidRPr="00481E2A" w:rsidRDefault="00481E2A" w:rsidP="00481E2A">
            <w:pPr>
              <w:jc w:val="both"/>
              <w:rPr>
                <w:rFonts w:ascii="Tahoma" w:hAnsi="Tahoma" w:cs="Tahoma"/>
                <w:bCs/>
                <w:color w:val="1F497D"/>
                <w:sz w:val="18"/>
                <w:szCs w:val="18"/>
                <w:lang w:eastAsia="en-US"/>
              </w:rPr>
            </w:pPr>
            <w:r w:rsidRPr="00481E2A">
              <w:rPr>
                <w:rFonts w:ascii="Tahoma" w:hAnsi="Tahoma" w:cs="Tahoma"/>
                <w:bCs/>
                <w:color w:val="1F497D"/>
                <w:sz w:val="18"/>
                <w:szCs w:val="18"/>
                <w:lang w:eastAsia="en-US"/>
              </w:rPr>
              <w:t>El oferente adjudicado debe proveer los siguientes  programas de capacitación oficiales del fabricante:</w:t>
            </w:r>
          </w:p>
          <w:p w14:paraId="5598FF7C" w14:textId="77777777" w:rsidR="00481E2A" w:rsidRPr="00481E2A" w:rsidRDefault="00481E2A" w:rsidP="00481E2A">
            <w:pPr>
              <w:jc w:val="both"/>
              <w:rPr>
                <w:rFonts w:ascii="Tahoma" w:hAnsi="Tahoma" w:cs="Tahoma"/>
                <w:bCs/>
                <w:color w:val="1F497D"/>
                <w:sz w:val="18"/>
                <w:szCs w:val="18"/>
                <w:lang w:eastAsia="en-US"/>
              </w:rPr>
            </w:pPr>
          </w:p>
          <w:p w14:paraId="698E2C09" w14:textId="77777777" w:rsidR="00481E2A" w:rsidRPr="00481E2A" w:rsidRDefault="00481E2A" w:rsidP="00481E2A">
            <w:pPr>
              <w:rPr>
                <w:rFonts w:ascii="Tahoma" w:hAnsi="Tahoma" w:cs="Tahoma"/>
                <w:bCs/>
                <w:color w:val="1F497D"/>
                <w:sz w:val="18"/>
                <w:szCs w:val="18"/>
                <w:lang w:val="en-US"/>
              </w:rPr>
            </w:pPr>
            <w:r w:rsidRPr="00481E2A">
              <w:rPr>
                <w:rFonts w:ascii="Tahoma" w:hAnsi="Tahoma" w:cs="Tahoma"/>
                <w:bCs/>
                <w:color w:val="1F497D"/>
                <w:sz w:val="18"/>
                <w:szCs w:val="18"/>
                <w:lang w:val="en-US" w:eastAsia="en-US"/>
              </w:rPr>
              <w:t>-</w:t>
            </w:r>
            <w:r w:rsidRPr="00481E2A">
              <w:rPr>
                <w:rFonts w:ascii="Tahoma" w:hAnsi="Tahoma" w:cs="Tahoma"/>
                <w:bCs/>
                <w:color w:val="1F497D"/>
                <w:sz w:val="18"/>
                <w:szCs w:val="18"/>
                <w:lang w:val="en-US"/>
              </w:rPr>
              <w:t xml:space="preserve"> VMware vSphere: Install, Configure, Manage [V6]</w:t>
            </w:r>
          </w:p>
          <w:p w14:paraId="0E3C4D02" w14:textId="77777777" w:rsidR="00481E2A" w:rsidRPr="00481E2A" w:rsidRDefault="00481E2A" w:rsidP="00481E2A">
            <w:pPr>
              <w:rPr>
                <w:rFonts w:ascii="Tahoma" w:hAnsi="Tahoma" w:cs="Tahoma"/>
                <w:bCs/>
                <w:color w:val="1F497D"/>
                <w:sz w:val="18"/>
                <w:szCs w:val="18"/>
                <w:lang w:val="en-US" w:eastAsia="en-US"/>
              </w:rPr>
            </w:pPr>
            <w:r w:rsidRPr="00481E2A">
              <w:rPr>
                <w:rFonts w:ascii="Tahoma" w:hAnsi="Tahoma" w:cs="Tahoma"/>
                <w:bCs/>
                <w:color w:val="1F497D"/>
                <w:sz w:val="18"/>
                <w:szCs w:val="18"/>
                <w:lang w:val="en-US" w:eastAsia="en-US"/>
              </w:rPr>
              <w:t>- VMware vRealize Operations Manager: Install, Configure, Manage [V6.2]</w:t>
            </w:r>
          </w:p>
          <w:p w14:paraId="3A63033E" w14:textId="77777777" w:rsidR="00481E2A" w:rsidRPr="00481E2A" w:rsidRDefault="00481E2A" w:rsidP="00481E2A">
            <w:pPr>
              <w:ind w:left="720"/>
              <w:jc w:val="both"/>
              <w:rPr>
                <w:rFonts w:ascii="Tahoma" w:hAnsi="Tahoma" w:cs="Tahoma"/>
                <w:bCs/>
                <w:color w:val="1F497D"/>
                <w:sz w:val="18"/>
                <w:szCs w:val="18"/>
                <w:lang w:val="en-US" w:eastAsia="en-US"/>
              </w:rPr>
            </w:pPr>
          </w:p>
          <w:p w14:paraId="0380403D" w14:textId="77777777" w:rsidR="00481E2A" w:rsidRPr="00481E2A" w:rsidRDefault="00481E2A" w:rsidP="00481E2A">
            <w:pPr>
              <w:jc w:val="both"/>
              <w:rPr>
                <w:rFonts w:ascii="Tahoma" w:hAnsi="Tahoma" w:cs="Tahoma"/>
                <w:bCs/>
                <w:color w:val="1F497D"/>
                <w:sz w:val="18"/>
                <w:szCs w:val="18"/>
                <w:lang w:eastAsia="en-US"/>
              </w:rPr>
            </w:pPr>
            <w:r w:rsidRPr="00481E2A">
              <w:rPr>
                <w:rFonts w:ascii="Tahoma" w:hAnsi="Tahoma" w:cs="Tahoma"/>
                <w:bCs/>
                <w:color w:val="1F497D"/>
                <w:sz w:val="18"/>
                <w:szCs w:val="18"/>
                <w:lang w:eastAsia="en-US"/>
              </w:rPr>
              <w:t xml:space="preserve">El número mínimo de participantes debe ser de 6 personas. Los manuales, refrigerios y otros materiales requeridos deben ser provistos por el oferente. </w:t>
            </w:r>
          </w:p>
          <w:p w14:paraId="6A2D080C" w14:textId="77777777" w:rsidR="00481E2A" w:rsidRPr="00481E2A" w:rsidRDefault="00481E2A" w:rsidP="00481E2A">
            <w:pPr>
              <w:jc w:val="both"/>
              <w:rPr>
                <w:rFonts w:ascii="Tahoma" w:hAnsi="Tahoma" w:cs="Tahoma"/>
                <w:bCs/>
                <w:color w:val="1F497D"/>
                <w:sz w:val="18"/>
                <w:szCs w:val="18"/>
                <w:lang w:eastAsia="en-US"/>
              </w:rPr>
            </w:pPr>
            <w:r w:rsidRPr="00481E2A">
              <w:rPr>
                <w:rFonts w:ascii="Tahoma" w:hAnsi="Tahoma" w:cs="Tahoma"/>
                <w:bCs/>
                <w:color w:val="1F497D"/>
                <w:sz w:val="18"/>
                <w:szCs w:val="18"/>
                <w:lang w:eastAsia="en-US"/>
              </w:rPr>
              <w:lastRenderedPageBreak/>
              <w:t xml:space="preserve">Los cursos deberán ser dictados en la ciudad de La Paz, el número mínimo de participantes debe ser de 6 personas. </w:t>
            </w:r>
          </w:p>
          <w:p w14:paraId="5C9AB4C9" w14:textId="77777777" w:rsidR="00481E2A" w:rsidRPr="00481E2A" w:rsidRDefault="00EA3E9D" w:rsidP="00481E2A">
            <w:pPr>
              <w:jc w:val="both"/>
              <w:rPr>
                <w:rFonts w:ascii="Tahoma" w:hAnsi="Tahoma" w:cs="Tahoma"/>
                <w:bCs/>
                <w:color w:val="1F497D"/>
                <w:sz w:val="18"/>
                <w:szCs w:val="18"/>
                <w:lang w:eastAsia="en-US"/>
              </w:rPr>
            </w:pPr>
            <w:r w:rsidRPr="00EA3E9D">
              <w:rPr>
                <w:rFonts w:ascii="Tahoma" w:hAnsi="Tahoma" w:cs="Tahoma"/>
                <w:bCs/>
                <w:color w:val="1F497D"/>
                <w:sz w:val="18"/>
                <w:szCs w:val="18"/>
                <w:lang w:eastAsia="en-US"/>
              </w:rPr>
              <w:t>La capacitación no deberá implicar ningún costo adicional</w:t>
            </w:r>
            <w:r>
              <w:rPr>
                <w:rFonts w:ascii="Tahoma" w:hAnsi="Tahoma" w:cs="Tahoma"/>
                <w:bCs/>
                <w:color w:val="1F497D"/>
                <w:sz w:val="18"/>
                <w:szCs w:val="18"/>
                <w:lang w:eastAsia="en-US"/>
              </w:rPr>
              <w:t xml:space="preserve"> para Entel S.A.</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36166999" w14:textId="77777777" w:rsidR="00481E2A" w:rsidRPr="00481E2A" w:rsidRDefault="00481E2A" w:rsidP="00481E2A">
            <w:pPr>
              <w:jc w:val="center"/>
              <w:rPr>
                <w:rFonts w:ascii="Times New Roman" w:hAnsi="Times New Roman"/>
                <w:sz w:val="20"/>
                <w:szCs w:val="20"/>
              </w:rPr>
            </w:pPr>
            <w:r w:rsidRPr="00481E2A">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4DDDF9C"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ED83306" w14:textId="77777777" w:rsidR="00481E2A" w:rsidRPr="00481E2A" w:rsidRDefault="00481E2A" w:rsidP="00481E2A">
            <w:pPr>
              <w:jc w:val="center"/>
              <w:rPr>
                <w:rFonts w:ascii="Tahoma" w:eastAsia="Calibri" w:hAnsi="Tahoma" w:cs="Tahoma"/>
                <w:color w:val="004990"/>
                <w:sz w:val="18"/>
                <w:szCs w:val="18"/>
              </w:rPr>
            </w:pPr>
          </w:p>
        </w:tc>
      </w:tr>
    </w:tbl>
    <w:p w14:paraId="5841A709"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69B1EAC5" w14:textId="77777777" w:rsidR="00481E2A" w:rsidRPr="00481E2A" w:rsidRDefault="00481E2A" w:rsidP="00481E2A">
      <w:pPr>
        <w:spacing w:line="276" w:lineRule="auto"/>
        <w:ind w:left="360" w:hanging="360"/>
        <w:rPr>
          <w:rFonts w:ascii="Tahoma" w:hAnsi="Tahoma" w:cs="Tahoma"/>
          <w:bCs/>
          <w:i/>
          <w:color w:val="004990"/>
          <w:sz w:val="22"/>
          <w:szCs w:val="22"/>
          <w:lang w:val="es-BO" w:eastAsia="en-US"/>
        </w:rPr>
      </w:pPr>
      <w:r w:rsidRPr="00481E2A">
        <w:rPr>
          <w:rFonts w:ascii="Tahoma" w:hAnsi="Tahoma" w:cs="Tahoma"/>
          <w:b/>
          <w:bCs/>
          <w:color w:val="004990"/>
          <w:sz w:val="22"/>
          <w:szCs w:val="22"/>
          <w:lang w:val="es-BO" w:eastAsia="en-US"/>
        </w:rPr>
        <w:t>3.3.5  SOPORTE</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6AA1646A"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98873F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32D68462"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006B31B6"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C9614E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SOPORTE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34AD501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77E7531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281DDA00"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B5EC7F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Nro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6E294490"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0382FC0"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s-BO"/>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68CBC7B"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s-BO"/>
              </w:rPr>
              <w:t>Cump</w:t>
            </w:r>
            <w:r w:rsidRPr="00481E2A">
              <w:rPr>
                <w:rFonts w:ascii="Tahoma" w:hAnsi="Tahoma" w:cs="Tahoma"/>
                <w:b/>
                <w:bCs/>
                <w:color w:val="FFFFFF"/>
                <w:sz w:val="10"/>
                <w:szCs w:val="10"/>
                <w:lang w:val="en-GB"/>
              </w:rPr>
              <w:t>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20278B75"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350DBC4A"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1C410B51"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065BE9B0" w14:textId="77777777" w:rsidR="00481E2A" w:rsidRPr="00481E2A" w:rsidRDefault="00481E2A" w:rsidP="00481E2A">
            <w:pPr>
              <w:rPr>
                <w:rFonts w:ascii="Tahoma" w:hAnsi="Tahoma" w:cs="Tahoma"/>
                <w:b/>
                <w:bCs/>
                <w:color w:val="1F497E"/>
                <w:sz w:val="18"/>
                <w:szCs w:val="18"/>
                <w:lang w:eastAsia="es-BO"/>
              </w:rPr>
            </w:pPr>
            <w:r w:rsidRPr="00481E2A">
              <w:rPr>
                <w:rFonts w:ascii="Tahoma" w:hAnsi="Tahoma" w:cs="Tahoma"/>
                <w:b/>
                <w:bCs/>
                <w:color w:val="1F497E"/>
                <w:sz w:val="18"/>
                <w:szCs w:val="18"/>
                <w:lang w:eastAsia="es-BO"/>
              </w:rPr>
              <w:t>SOPORTE.</w:t>
            </w:r>
          </w:p>
          <w:p w14:paraId="0F20AE73" w14:textId="77777777" w:rsidR="00481E2A" w:rsidRPr="00481E2A" w:rsidRDefault="00481E2A" w:rsidP="00481E2A">
            <w:pPr>
              <w:jc w:val="both"/>
              <w:rPr>
                <w:rFonts w:ascii="Tahoma" w:hAnsi="Tahoma" w:cs="Tahoma"/>
                <w:color w:val="1F497D"/>
                <w:sz w:val="18"/>
                <w:szCs w:val="18"/>
                <w:lang w:eastAsia="en-US"/>
              </w:rPr>
            </w:pPr>
            <w:r w:rsidRPr="00481E2A">
              <w:rPr>
                <w:rFonts w:ascii="Tahoma" w:hAnsi="Tahoma" w:cs="Tahoma"/>
                <w:bCs/>
                <w:color w:val="1F497E"/>
                <w:sz w:val="18"/>
                <w:szCs w:val="18"/>
                <w:lang w:eastAsia="en-US"/>
              </w:rPr>
              <w:t>El oferente adjudicado deberá cumplir los siguientes aspectos durante el periodo de soporte:</w:t>
            </w:r>
          </w:p>
          <w:p w14:paraId="73D13D61"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Soporte para 3 años de todo el licenciamiento ofertado.</w:t>
            </w:r>
          </w:p>
          <w:p w14:paraId="3D2C96A5"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El soporte técnico en todos sus niveles, deberá ser brindado por el Centro Regional de Soporte de en idioma español.</w:t>
            </w:r>
          </w:p>
          <w:p w14:paraId="729BFAB3"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Atención para recepción de incidentes vía telefónica.</w:t>
            </w:r>
          </w:p>
          <w:p w14:paraId="64ED9F29"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El tiempo de respuesta para incidentes “críticos” (Sistema fuera de operación) debe ser de 1 hora.</w:t>
            </w:r>
          </w:p>
          <w:p w14:paraId="0AFFC4BC" w14:textId="77777777" w:rsidR="00481E2A" w:rsidRPr="00481E2A" w:rsidRDefault="00481E2A" w:rsidP="00481E2A">
            <w:pPr>
              <w:rPr>
                <w:rFonts w:ascii="Arial" w:hAnsi="Arial" w:cs="Arial"/>
                <w:color w:val="000000"/>
                <w:sz w:val="20"/>
                <w:szCs w:val="20"/>
                <w:lang w:val="es-BO" w:eastAsia="es-BO"/>
              </w:rPr>
            </w:pPr>
            <w:r w:rsidRPr="00481E2A">
              <w:rPr>
                <w:rFonts w:ascii="Tahoma" w:hAnsi="Tahoma" w:cs="Tahoma"/>
                <w:bCs/>
                <w:color w:val="1F497E"/>
                <w:sz w:val="18"/>
                <w:szCs w:val="18"/>
                <w:lang w:val="es-BO" w:eastAsia="es-BO"/>
              </w:rPr>
              <w:t xml:space="preserve">- </w:t>
            </w:r>
            <w:r w:rsidRPr="00481E2A">
              <w:rPr>
                <w:rFonts w:ascii="Tahoma" w:hAnsi="Tahoma" w:cs="Tahoma"/>
                <w:bCs/>
                <w:color w:val="1F497D"/>
                <w:sz w:val="18"/>
                <w:szCs w:val="18"/>
                <w:lang w:val="es-BO" w:eastAsia="es-BO"/>
              </w:rPr>
              <w:t>El servicio de soporte deberá ser 24x7x365 provisto por el fabricante del software.</w:t>
            </w:r>
          </w:p>
          <w:p w14:paraId="112B15CD"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El tiempo de respuesta para incidentes “normales” debe ser de 4 horas.</w:t>
            </w:r>
          </w:p>
          <w:p w14:paraId="3CF0011C"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Acceso a los productos. Binarios y documentación.</w:t>
            </w:r>
          </w:p>
          <w:p w14:paraId="5E676C62"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Disponibilidad de nuevas versiones durante la vigencia del soporte.</w:t>
            </w:r>
          </w:p>
          <w:p w14:paraId="40B5C3F1"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Disponibilidad de las últimas características, bug fixes, erratas de seguridad y el soporte a los últimos modelos de hardware y software durante el ciclo de vida de cada versión.</w:t>
            </w:r>
          </w:p>
          <w:p w14:paraId="182AD450"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Acceso a Portal Web, base de conocimiento que incluya: recomendaciones, mejores prácticas, resolución de problemas e información técnica actualizada periódicamente.</w:t>
            </w:r>
          </w:p>
          <w:p w14:paraId="3E1FB9C9" w14:textId="77777777" w:rsidR="00481E2A" w:rsidRPr="00481E2A" w:rsidRDefault="00481E2A" w:rsidP="00481E2A">
            <w:pPr>
              <w:rPr>
                <w:rFonts w:ascii="Tahoma" w:hAnsi="Tahoma" w:cs="Tahoma"/>
                <w:bCs/>
                <w:color w:val="1F497E"/>
                <w:sz w:val="18"/>
                <w:szCs w:val="18"/>
                <w:lang w:eastAsia="es-BO"/>
              </w:rPr>
            </w:pPr>
            <w:r w:rsidRPr="00481E2A">
              <w:rPr>
                <w:rFonts w:ascii="Tahoma" w:hAnsi="Tahoma" w:cs="Tahoma"/>
                <w:bCs/>
                <w:color w:val="1F497E"/>
                <w:sz w:val="18"/>
                <w:szCs w:val="18"/>
                <w:lang w:eastAsia="es-BO"/>
              </w:rPr>
              <w:t>- Apertura de casos ilimitada.</w:t>
            </w:r>
          </w:p>
          <w:p w14:paraId="62271AC0" w14:textId="77777777" w:rsidR="00481E2A" w:rsidRPr="00481E2A" w:rsidRDefault="00481E2A" w:rsidP="00481E2A">
            <w:pPr>
              <w:rPr>
                <w:rFonts w:ascii="Tahoma" w:hAnsi="Tahoma" w:cs="Tahoma"/>
                <w:b/>
                <w:bCs/>
                <w:color w:val="1F497E"/>
                <w:sz w:val="18"/>
                <w:szCs w:val="18"/>
                <w:lang w:eastAsia="es-BO"/>
              </w:rPr>
            </w:pPr>
            <w:r w:rsidRPr="00481E2A">
              <w:rPr>
                <w:rFonts w:ascii="Tahoma" w:hAnsi="Tahoma" w:cs="Tahoma"/>
                <w:bCs/>
                <w:color w:val="1F497E"/>
                <w:sz w:val="18"/>
                <w:szCs w:val="18"/>
                <w:lang w:eastAsia="es-BO"/>
              </w:rPr>
              <w:t>- Disponibilidad de productos en distintas arquitecturas de procesadores x86</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113A239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73807C"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0151D31" w14:textId="77777777" w:rsidR="00481E2A" w:rsidRPr="00481E2A" w:rsidRDefault="00481E2A" w:rsidP="00481E2A">
            <w:pPr>
              <w:jc w:val="center"/>
              <w:rPr>
                <w:rFonts w:ascii="Tahoma" w:eastAsia="Calibri" w:hAnsi="Tahoma" w:cs="Tahoma"/>
                <w:color w:val="004990"/>
                <w:sz w:val="18"/>
                <w:szCs w:val="18"/>
              </w:rPr>
            </w:pPr>
          </w:p>
        </w:tc>
      </w:tr>
    </w:tbl>
    <w:p w14:paraId="6AFD3467" w14:textId="77777777" w:rsidR="00481E2A" w:rsidRPr="00481E2A" w:rsidRDefault="00481E2A" w:rsidP="00481E2A"/>
    <w:p w14:paraId="0ED0453D" w14:textId="77777777" w:rsidR="00481E2A" w:rsidRPr="00481E2A" w:rsidRDefault="00481E2A" w:rsidP="00481E2A">
      <w:pPr>
        <w:spacing w:line="276" w:lineRule="auto"/>
        <w:rPr>
          <w:rFonts w:ascii="Tahoma" w:hAnsi="Tahoma" w:cs="Tahoma"/>
          <w:bCs/>
          <w:i/>
          <w:color w:val="004990"/>
          <w:sz w:val="22"/>
          <w:szCs w:val="22"/>
          <w:lang w:val="es-BO" w:eastAsia="en-US"/>
        </w:rPr>
      </w:pPr>
      <w:r w:rsidRPr="00481E2A">
        <w:rPr>
          <w:rFonts w:ascii="Tahoma" w:hAnsi="Tahoma" w:cs="Tahoma"/>
          <w:b/>
          <w:bCs/>
          <w:color w:val="1F497D"/>
          <w:sz w:val="22"/>
          <w:szCs w:val="22"/>
          <w:lang w:val="es-BO" w:eastAsia="en-US"/>
        </w:rPr>
        <w:t>3.3.6  DOCUMENTACIÓN</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36AA58AA"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66FCE556"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EF70C9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50A8295E"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01855DD"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DOCUMENTACIÓN</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0A2CC8A"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008D880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1490C70F"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E47E2A8"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06CF4105"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7FE0534"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s-BO"/>
              </w:rPr>
              <w:t>MANDATORI</w:t>
            </w:r>
            <w:r w:rsidRPr="00481E2A">
              <w:rPr>
                <w:rFonts w:ascii="Tahoma" w:hAnsi="Tahoma" w:cs="Tahoma"/>
                <w:b/>
                <w:bCs/>
                <w:color w:val="FFFFFF"/>
                <w:sz w:val="10"/>
                <w:szCs w:val="10"/>
                <w:lang w:val="en-GB"/>
              </w:rPr>
              <w:t>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71A720F"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5C967EF1"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3B860A9D"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131465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A637049" w14:textId="77777777" w:rsidR="00481E2A" w:rsidRPr="00481E2A" w:rsidRDefault="00481E2A" w:rsidP="00481E2A">
            <w:pPr>
              <w:rPr>
                <w:rFonts w:ascii="Tahoma" w:hAnsi="Tahoma" w:cs="Tahoma"/>
                <w:b/>
                <w:bCs/>
                <w:color w:val="1F497E"/>
                <w:sz w:val="18"/>
                <w:szCs w:val="18"/>
                <w:lang w:eastAsia="es-BO"/>
              </w:rPr>
            </w:pPr>
            <w:r w:rsidRPr="00481E2A">
              <w:rPr>
                <w:rFonts w:ascii="Tahoma" w:hAnsi="Tahoma" w:cs="Tahoma"/>
                <w:b/>
                <w:bCs/>
                <w:color w:val="1F497E"/>
                <w:sz w:val="18"/>
                <w:szCs w:val="18"/>
                <w:lang w:eastAsia="es-BO"/>
              </w:rPr>
              <w:t>DOCUMENTACIÓN.</w:t>
            </w:r>
          </w:p>
          <w:p w14:paraId="43D778B6" w14:textId="77777777" w:rsidR="00481E2A" w:rsidRPr="00481E2A" w:rsidRDefault="00481E2A" w:rsidP="00481E2A">
            <w:pPr>
              <w:jc w:val="both"/>
              <w:rPr>
                <w:rFonts w:ascii="Tahoma" w:hAnsi="Tahoma" w:cs="Tahoma"/>
                <w:bCs/>
                <w:color w:val="1F497D"/>
                <w:lang w:val="es-BO" w:eastAsia="es-BO"/>
              </w:rPr>
            </w:pPr>
            <w:r w:rsidRPr="00481E2A">
              <w:rPr>
                <w:rFonts w:ascii="Tahoma" w:hAnsi="Tahoma" w:cs="Tahoma"/>
                <w:bCs/>
                <w:color w:val="1F497D"/>
                <w:lang w:val="es-BO" w:eastAsia="es-BO"/>
              </w:rPr>
              <w:t>El oferente adjudicado a la conclusión  del proyecto y previa firma del certificado de aceptación provisional  debe entregar en idioma español, en formato  impreso y electrónico, la siguiente documentación:</w:t>
            </w:r>
          </w:p>
          <w:p w14:paraId="3C3EAFF0" w14:textId="77777777" w:rsidR="00481E2A" w:rsidRPr="00481E2A" w:rsidRDefault="00481E2A" w:rsidP="009D6F0D">
            <w:pPr>
              <w:numPr>
                <w:ilvl w:val="0"/>
                <w:numId w:val="44"/>
              </w:numPr>
              <w:rPr>
                <w:rFonts w:ascii="Tahoma" w:hAnsi="Tahoma" w:cs="Tahoma"/>
                <w:bCs/>
                <w:color w:val="1F497D"/>
                <w:sz w:val="20"/>
                <w:szCs w:val="20"/>
                <w:lang w:val="es-BO" w:eastAsia="es-BO"/>
              </w:rPr>
            </w:pPr>
            <w:r w:rsidRPr="00481E2A">
              <w:rPr>
                <w:rFonts w:ascii="Tahoma" w:hAnsi="Tahoma" w:cs="Tahoma"/>
                <w:bCs/>
                <w:color w:val="1F497D"/>
                <w:sz w:val="20"/>
                <w:szCs w:val="20"/>
                <w:lang w:val="es-BO" w:eastAsia="es-BO"/>
              </w:rPr>
              <w:t xml:space="preserve">Nota de entrega </w:t>
            </w:r>
          </w:p>
          <w:p w14:paraId="4BF07183"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Propuesta técnica presentada a Entel.</w:t>
            </w:r>
          </w:p>
          <w:p w14:paraId="623F9AEF"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 xml:space="preserve">Plan de trabajo, acta de constitución ( alcances, </w:t>
            </w:r>
            <w:r w:rsidRPr="00481E2A">
              <w:rPr>
                <w:rFonts w:ascii="Tahoma" w:hAnsi="Tahoma" w:cs="Tahoma"/>
                <w:bCs/>
                <w:color w:val="1F497D"/>
                <w:lang w:val="es-BO" w:eastAsia="es-BO"/>
              </w:rPr>
              <w:lastRenderedPageBreak/>
              <w:t>objetivos, cronograma etc según lineamientos PMI).</w:t>
            </w:r>
          </w:p>
          <w:p w14:paraId="3D27B5B1"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Documentos de instalación, configuración de la solución propuesta, lecciones aprendidas, control de cambios y otros elaborados en en el transcurso del proyecto.</w:t>
            </w:r>
          </w:p>
          <w:p w14:paraId="37720C3C"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Manuales de usuario (pueden ser en idioma ingles y solo en formato digital)</w:t>
            </w:r>
          </w:p>
          <w:p w14:paraId="2D4C37D5"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Documento de cierre del proyecto</w:t>
            </w:r>
          </w:p>
          <w:p w14:paraId="6006BEA5"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Certificado de garantía y soporte que indique la vigencia del mismo.</w:t>
            </w:r>
          </w:p>
          <w:p w14:paraId="7DCC98BA"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 xml:space="preserve">Documento ATP debidamente ejecutado y firmado por los responsables de ENTEL S.A. y el oferente adjudicado. </w:t>
            </w:r>
          </w:p>
          <w:p w14:paraId="2D0C2124" w14:textId="77777777" w:rsidR="00481E2A" w:rsidRPr="00481E2A" w:rsidRDefault="00481E2A" w:rsidP="009D6F0D">
            <w:pPr>
              <w:numPr>
                <w:ilvl w:val="0"/>
                <w:numId w:val="44"/>
              </w:numPr>
              <w:rPr>
                <w:rFonts w:ascii="Tahoma" w:hAnsi="Tahoma" w:cs="Tahoma"/>
                <w:bCs/>
                <w:color w:val="1F497D"/>
                <w:lang w:val="es-BO" w:eastAsia="es-BO"/>
              </w:rPr>
            </w:pPr>
            <w:r w:rsidRPr="00481E2A">
              <w:rPr>
                <w:rFonts w:ascii="Tahoma" w:hAnsi="Tahoma" w:cs="Tahoma"/>
                <w:bCs/>
                <w:color w:val="1F497D"/>
                <w:lang w:val="es-BO" w:eastAsia="es-BO"/>
              </w:rPr>
              <w:t>Statement of Work (SOW) concluido y firmado entre partes.</w:t>
            </w:r>
          </w:p>
          <w:p w14:paraId="45602870" w14:textId="77777777" w:rsidR="00481E2A" w:rsidRPr="00481E2A" w:rsidRDefault="00481E2A" w:rsidP="009D6F0D">
            <w:pPr>
              <w:numPr>
                <w:ilvl w:val="0"/>
                <w:numId w:val="44"/>
              </w:numPr>
              <w:rPr>
                <w:rFonts w:ascii="Tahoma" w:hAnsi="Tahoma" w:cs="Tahoma"/>
                <w:bCs/>
                <w:color w:val="1F497D"/>
                <w:sz w:val="20"/>
                <w:szCs w:val="20"/>
                <w:lang w:val="es-BO" w:eastAsia="es-BO"/>
              </w:rPr>
            </w:pPr>
            <w:r w:rsidRPr="00481E2A">
              <w:rPr>
                <w:rFonts w:ascii="Tahoma" w:hAnsi="Tahoma" w:cs="Tahoma"/>
                <w:bCs/>
                <w:color w:val="1F497D"/>
                <w:lang w:val="es-BO" w:eastAsia="es-BO"/>
              </w:rPr>
              <w:t>La presentación de los documentos requeridos no excluye la presentación de documentos adicionales solicitados por ENTEL S.A. en el transcurso de la ejecución del proyecto.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4FC19AC"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6718BD1"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0D8A78" w14:textId="77777777" w:rsidR="00481E2A" w:rsidRPr="00481E2A" w:rsidRDefault="00481E2A" w:rsidP="00481E2A">
            <w:pPr>
              <w:jc w:val="center"/>
              <w:rPr>
                <w:rFonts w:ascii="Tahoma" w:eastAsia="Calibri" w:hAnsi="Tahoma" w:cs="Tahoma"/>
                <w:color w:val="004990"/>
                <w:sz w:val="18"/>
                <w:szCs w:val="18"/>
              </w:rPr>
            </w:pPr>
          </w:p>
        </w:tc>
      </w:tr>
    </w:tbl>
    <w:p w14:paraId="20520DF7" w14:textId="77777777" w:rsidR="00481E2A" w:rsidRPr="00481E2A" w:rsidRDefault="00481E2A" w:rsidP="00481E2A">
      <w:pPr>
        <w:rPr>
          <w:color w:val="004990"/>
          <w:sz w:val="20"/>
          <w:szCs w:val="20"/>
          <w:lang w:val="es-BO"/>
        </w:rPr>
      </w:pPr>
    </w:p>
    <w:p w14:paraId="06EE89E9" w14:textId="77777777" w:rsidR="00481E2A" w:rsidRPr="00481E2A" w:rsidRDefault="00481E2A" w:rsidP="00481E2A"/>
    <w:p w14:paraId="082D6692" w14:textId="77777777" w:rsidR="00481E2A" w:rsidRPr="00481E2A" w:rsidRDefault="00481E2A" w:rsidP="00481E2A">
      <w:pPr>
        <w:jc w:val="both"/>
        <w:rPr>
          <w:rFonts w:ascii="Tahoma" w:hAnsi="Tahoma" w:cs="Tahoma"/>
          <w:b/>
          <w:bCs/>
          <w:color w:val="1F497D"/>
          <w:sz w:val="22"/>
          <w:szCs w:val="22"/>
          <w:lang w:val="es-BO" w:eastAsia="en-US"/>
        </w:rPr>
      </w:pPr>
      <w:r w:rsidRPr="00481E2A">
        <w:rPr>
          <w:rFonts w:ascii="Tahoma" w:hAnsi="Tahoma" w:cs="Tahoma"/>
          <w:b/>
          <w:bCs/>
          <w:color w:val="1F497D"/>
          <w:sz w:val="22"/>
          <w:szCs w:val="22"/>
          <w:lang w:val="es-BO" w:eastAsia="en-US"/>
        </w:rPr>
        <w:t xml:space="preserve">3.3.7 TIEMPO DE PROVISIÓN, INSTALACIÓN, ACTIVACIÓN DE LICENCIAS Y SOPORTE, MIGRACIÓN, HORAS DE ACOMPAÑAMIENTO Y CRONOGRAMA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32C3CC89"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0C4A7F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36D4A30"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0A90F26A"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1C8A66FC"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049D826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9A06D61"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61BB1246"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5B08D9E"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Nro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1135E0AF"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AF95DD5"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2B91A06D"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0CC44C98"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28AD1D8C"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0B8E3F7"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00E6115"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PROVISIÓN</w:t>
            </w:r>
          </w:p>
          <w:p w14:paraId="32AF411D" w14:textId="77777777" w:rsidR="00481E2A" w:rsidRPr="00481E2A" w:rsidRDefault="00FD48FB" w:rsidP="00481E2A">
            <w:pPr>
              <w:jc w:val="both"/>
              <w:rPr>
                <w:rFonts w:ascii="Tahoma" w:hAnsi="Tahoma" w:cs="Tahoma"/>
                <w:color w:val="1F497D"/>
                <w:sz w:val="18"/>
                <w:szCs w:val="18"/>
              </w:rPr>
            </w:pPr>
            <w:r w:rsidRPr="00481E2A">
              <w:rPr>
                <w:rFonts w:ascii="Tahoma" w:hAnsi="Tahoma" w:cs="Tahoma"/>
                <w:color w:val="1F497D"/>
                <w:sz w:val="18"/>
                <w:szCs w:val="18"/>
              </w:rPr>
              <w:t>Noventa</w:t>
            </w:r>
            <w:r w:rsidR="00481E2A" w:rsidRPr="00481E2A">
              <w:rPr>
                <w:rFonts w:ascii="Tahoma" w:hAnsi="Tahoma" w:cs="Tahoma"/>
                <w:color w:val="1F497D"/>
                <w:sz w:val="18"/>
                <w:szCs w:val="18"/>
              </w:rPr>
              <w:t xml:space="preserve"> días (90) calendario </w:t>
            </w:r>
            <w:r w:rsidRPr="00FD48FB">
              <w:rPr>
                <w:rFonts w:ascii="Tahoma" w:hAnsi="Tahoma" w:cs="Tahoma"/>
                <w:color w:val="1F497D"/>
                <w:sz w:val="18"/>
                <w:szCs w:val="18"/>
              </w:rPr>
              <w:t>contabilizados a partir de la suscripción del contrato.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861D140"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BA54451"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E3A9683"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4B1EA85"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4534460"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972D969"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INSTALACIÓN</w:t>
            </w:r>
          </w:p>
          <w:p w14:paraId="260B7660" w14:textId="77777777" w:rsidR="00481E2A" w:rsidRPr="00481E2A" w:rsidRDefault="00481E2A" w:rsidP="00FD48FB">
            <w:pPr>
              <w:jc w:val="both"/>
              <w:rPr>
                <w:rFonts w:ascii="Tahoma" w:hAnsi="Tahoma" w:cs="Tahoma"/>
                <w:color w:val="1F497D"/>
                <w:sz w:val="18"/>
                <w:szCs w:val="18"/>
              </w:rPr>
            </w:pPr>
            <w:r w:rsidRPr="00481E2A">
              <w:rPr>
                <w:rFonts w:ascii="Tahoma" w:hAnsi="Tahoma" w:cs="Tahoma"/>
                <w:color w:val="1F497D"/>
                <w:sz w:val="18"/>
                <w:szCs w:val="18"/>
              </w:rPr>
              <w:t>Quince días (15) calendario a partir de la provisión</w:t>
            </w:r>
            <w:r w:rsidR="0074287A">
              <w:rPr>
                <w:rFonts w:ascii="Tahoma" w:hAnsi="Tahoma" w:cs="Tahoma"/>
                <w:color w:val="1F497D"/>
                <w:sz w:val="18"/>
                <w:szCs w:val="18"/>
              </w:rPr>
              <w:t xml:space="preserve"> de las licencias</w:t>
            </w:r>
            <w:r w:rsidRPr="00481E2A">
              <w:rPr>
                <w:rFonts w:ascii="Tahoma" w:hAnsi="Tahoma" w:cs="Tahoma"/>
                <w:color w:val="1F497D"/>
                <w:sz w:val="18"/>
                <w:szCs w:val="18"/>
              </w:rPr>
              <w:t xml:space="preserve">.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0C90390"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A9A781D"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2FED157"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0B3D4628"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287ECA28"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31E3235"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ACTIVACION DE LICENCIAS Y SOPORTE</w:t>
            </w:r>
          </w:p>
          <w:p w14:paraId="5878CE47"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color w:val="1F497D"/>
                <w:sz w:val="18"/>
                <w:szCs w:val="18"/>
              </w:rPr>
              <w:t xml:space="preserve">A la </w:t>
            </w:r>
            <w:r w:rsidR="00FD48FB" w:rsidRPr="00481E2A">
              <w:rPr>
                <w:rFonts w:ascii="Tahoma" w:hAnsi="Tahoma" w:cs="Tahoma"/>
                <w:color w:val="1F497D"/>
                <w:sz w:val="18"/>
                <w:szCs w:val="18"/>
              </w:rPr>
              <w:t>emisión</w:t>
            </w:r>
            <w:r w:rsidRPr="00481E2A">
              <w:rPr>
                <w:rFonts w:ascii="Tahoma" w:hAnsi="Tahoma" w:cs="Tahoma"/>
                <w:color w:val="1F497D"/>
                <w:sz w:val="18"/>
                <w:szCs w:val="18"/>
              </w:rPr>
              <w:t xml:space="preserve"> del certificado de aceptación provisional.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D8E6E62"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C2D715B"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6627C0A"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694A323E"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48B91AB0"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041A796"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MIGRACIÓN</w:t>
            </w:r>
          </w:p>
          <w:p w14:paraId="71C6CA34" w14:textId="1BD1E933" w:rsidR="00481E2A" w:rsidRPr="00481E2A" w:rsidRDefault="00481E2A" w:rsidP="006D280A">
            <w:pPr>
              <w:jc w:val="both"/>
              <w:rPr>
                <w:rFonts w:ascii="Tahoma" w:hAnsi="Tahoma" w:cs="Tahoma"/>
                <w:color w:val="1F497D"/>
                <w:sz w:val="18"/>
                <w:szCs w:val="18"/>
              </w:rPr>
            </w:pPr>
            <w:r w:rsidRPr="00481E2A">
              <w:rPr>
                <w:rFonts w:ascii="Tahoma" w:hAnsi="Tahoma" w:cs="Tahoma"/>
                <w:color w:val="1F497D"/>
                <w:sz w:val="18"/>
                <w:szCs w:val="18"/>
              </w:rPr>
              <w:t xml:space="preserve">Ciento veinte días (120) calendario </w:t>
            </w:r>
            <w:r w:rsidR="006D280A" w:rsidRPr="00FD48FB">
              <w:rPr>
                <w:rFonts w:ascii="Tahoma" w:hAnsi="Tahoma" w:cs="Tahoma"/>
                <w:color w:val="1F497D"/>
                <w:sz w:val="18"/>
                <w:szCs w:val="18"/>
              </w:rPr>
              <w:t>contabilizados a partir de la suscripción del contrato.</w:t>
            </w:r>
            <w:r w:rsidR="006D280A">
              <w:rPr>
                <w:rFonts w:ascii="Tahoma" w:hAnsi="Tahoma" w:cs="Tahoma"/>
                <w:color w:val="1F497D"/>
                <w:sz w:val="18"/>
                <w:szCs w:val="18"/>
              </w:rPr>
              <w:t xml:space="preserve">, </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2482D3E"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5FC9198"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56A479D"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2010A173"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5E76570D"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4</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CF68874" w14:textId="77777777" w:rsidR="00481E2A" w:rsidRPr="00481E2A" w:rsidRDefault="00481E2A" w:rsidP="00481E2A">
            <w:pPr>
              <w:jc w:val="both"/>
              <w:rPr>
                <w:rFonts w:ascii="Tahoma" w:hAnsi="Tahoma" w:cs="Tahoma"/>
                <w:b/>
                <w:color w:val="1F497D"/>
                <w:sz w:val="18"/>
                <w:szCs w:val="18"/>
              </w:rPr>
            </w:pPr>
            <w:r w:rsidRPr="00481E2A">
              <w:rPr>
                <w:rFonts w:ascii="Tahoma" w:hAnsi="Tahoma" w:cs="Tahoma"/>
                <w:b/>
                <w:color w:val="1F497D"/>
                <w:sz w:val="18"/>
                <w:szCs w:val="18"/>
              </w:rPr>
              <w:t>HORAS DE ACOMPAÑAMIENTO</w:t>
            </w:r>
          </w:p>
          <w:p w14:paraId="18DDB837" w14:textId="4625035C" w:rsidR="00481E2A" w:rsidRPr="00481E2A" w:rsidRDefault="00481E2A" w:rsidP="00481E2A">
            <w:pPr>
              <w:jc w:val="both"/>
              <w:rPr>
                <w:rFonts w:ascii="Tahoma" w:hAnsi="Tahoma" w:cs="Tahoma"/>
                <w:color w:val="1F497D"/>
                <w:sz w:val="18"/>
                <w:szCs w:val="18"/>
              </w:rPr>
            </w:pPr>
            <w:r w:rsidRPr="00481E2A">
              <w:rPr>
                <w:rFonts w:ascii="Tahoma" w:hAnsi="Tahoma" w:cs="Tahoma"/>
                <w:color w:val="1F497D"/>
                <w:sz w:val="18"/>
                <w:szCs w:val="18"/>
              </w:rPr>
              <w:t xml:space="preserve">Las horas de acompañamiento deberán ser consumidas en ciento veinte días (120) calendario </w:t>
            </w:r>
            <w:r w:rsidR="00BB2F2B" w:rsidRPr="00FD48FB">
              <w:rPr>
                <w:rFonts w:ascii="Tahoma" w:hAnsi="Tahoma" w:cs="Tahoma"/>
                <w:color w:val="1F497D"/>
                <w:sz w:val="18"/>
                <w:szCs w:val="18"/>
              </w:rPr>
              <w:t>contabilizados a partir de la suscripción del contrato</w:t>
            </w:r>
            <w:r w:rsidR="00D42297">
              <w:rPr>
                <w:rFonts w:ascii="Tahoma" w:hAnsi="Tahoma" w:cs="Tahoma"/>
                <w:color w:val="1F497D"/>
                <w:sz w:val="18"/>
                <w:szCs w:val="18"/>
              </w:rPr>
              <w:t>.</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CF0C304"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B762A4D"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F418824"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532A243D"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390E807C" w14:textId="77777777" w:rsidR="00481E2A" w:rsidRPr="00481E2A" w:rsidRDefault="00481E2A" w:rsidP="00481E2A">
            <w:pPr>
              <w:jc w:val="center"/>
              <w:rPr>
                <w:rFonts w:ascii="Tahoma" w:hAnsi="Tahoma" w:cs="Tahoma"/>
                <w:bCs/>
                <w:color w:val="1F497D"/>
                <w:sz w:val="18"/>
                <w:szCs w:val="18"/>
                <w:lang w:eastAsia="es-BO"/>
              </w:rPr>
            </w:pPr>
            <w:r w:rsidRPr="00481E2A">
              <w:rPr>
                <w:rFonts w:ascii="Tahoma" w:hAnsi="Tahoma" w:cs="Tahoma"/>
                <w:bCs/>
                <w:color w:val="1F497D"/>
                <w:sz w:val="18"/>
                <w:szCs w:val="18"/>
                <w:lang w:eastAsia="es-BO"/>
              </w:rPr>
              <w:t>5</w:t>
            </w:r>
          </w:p>
        </w:tc>
        <w:tc>
          <w:tcPr>
            <w:tcW w:w="4497" w:type="dxa"/>
            <w:tcBorders>
              <w:top w:val="nil"/>
              <w:left w:val="nil"/>
              <w:bottom w:val="single" w:sz="8" w:space="0" w:color="004990"/>
              <w:right w:val="single" w:sz="8" w:space="0" w:color="004990"/>
            </w:tcBorders>
            <w:tcMar>
              <w:top w:w="0" w:type="dxa"/>
              <w:left w:w="70" w:type="dxa"/>
              <w:bottom w:w="0" w:type="dxa"/>
              <w:right w:w="70" w:type="dxa"/>
            </w:tcMar>
          </w:tcPr>
          <w:p w14:paraId="7C63E85D" w14:textId="77777777" w:rsidR="00481E2A" w:rsidRPr="00481E2A" w:rsidRDefault="00481E2A" w:rsidP="00481E2A">
            <w:pPr>
              <w:jc w:val="both"/>
              <w:rPr>
                <w:rFonts w:ascii="Tahoma" w:hAnsi="Tahoma" w:cs="Tahoma"/>
                <w:b/>
                <w:bCs/>
                <w:color w:val="1F497D"/>
                <w:sz w:val="18"/>
                <w:szCs w:val="18"/>
                <w:lang w:eastAsia="es-BO"/>
              </w:rPr>
            </w:pPr>
            <w:r w:rsidRPr="00481E2A">
              <w:rPr>
                <w:rFonts w:ascii="Tahoma" w:hAnsi="Tahoma" w:cs="Tahoma"/>
                <w:b/>
                <w:bCs/>
                <w:color w:val="1F497D"/>
                <w:sz w:val="18"/>
                <w:szCs w:val="18"/>
                <w:lang w:eastAsia="es-BO"/>
              </w:rPr>
              <w:t>CRONOGRAMA.</w:t>
            </w:r>
          </w:p>
          <w:p w14:paraId="1FD63764" w14:textId="77777777" w:rsidR="00481E2A" w:rsidRPr="00481E2A" w:rsidRDefault="00481E2A" w:rsidP="00481E2A">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sz w:val="18"/>
                <w:szCs w:val="18"/>
              </w:rPr>
            </w:pPr>
            <w:r w:rsidRPr="00481E2A">
              <w:rPr>
                <w:rFonts w:ascii="Tahoma" w:hAnsi="Tahoma" w:cs="Tahoma"/>
                <w:bCs/>
                <w:color w:val="1F497D"/>
                <w:sz w:val="18"/>
                <w:szCs w:val="18"/>
                <w:lang w:eastAsia="es-BO"/>
              </w:rPr>
              <w:t>El oferente debe presentar un cronograma de actividades de acuerdo a los tiempos de provisión e instalación ofertados, que incluya una descripción detallada de acciones y tiempos de duración. ENTEL S.A. se reserva el derecho de priorizar las actividades que a su criterio sean de mayor conveniencia para sus intereses y realizar modificaciones al cronograma presentado.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14:paraId="7817B7B0" w14:textId="77777777" w:rsidR="00481E2A" w:rsidRPr="00481E2A" w:rsidRDefault="00481E2A" w:rsidP="00481E2A">
            <w:pPr>
              <w:jc w:val="center"/>
              <w:rPr>
                <w:rFonts w:ascii="Times New Roman" w:hAnsi="Times New Roman"/>
                <w:sz w:val="20"/>
                <w:szCs w:val="20"/>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0EEDC44"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2684E3F6" w14:textId="77777777" w:rsidR="00481E2A" w:rsidRPr="00481E2A" w:rsidRDefault="00481E2A" w:rsidP="00481E2A">
            <w:pPr>
              <w:jc w:val="center"/>
              <w:rPr>
                <w:rFonts w:ascii="Tahoma" w:eastAsia="Calibri" w:hAnsi="Tahoma" w:cs="Tahoma"/>
                <w:color w:val="004990"/>
                <w:sz w:val="18"/>
                <w:szCs w:val="18"/>
              </w:rPr>
            </w:pPr>
          </w:p>
        </w:tc>
      </w:tr>
    </w:tbl>
    <w:p w14:paraId="12BD2A21" w14:textId="77777777" w:rsidR="00481E2A" w:rsidRPr="00481E2A" w:rsidRDefault="00481E2A" w:rsidP="00481E2A">
      <w:pPr>
        <w:rPr>
          <w:lang w:val="es-BO"/>
        </w:rPr>
      </w:pPr>
    </w:p>
    <w:p w14:paraId="7E05F207" w14:textId="77777777" w:rsidR="00481E2A" w:rsidRPr="00481E2A" w:rsidRDefault="00481E2A" w:rsidP="00481E2A">
      <w:pPr>
        <w:ind w:left="360" w:hanging="360"/>
        <w:rPr>
          <w:rFonts w:ascii="Tahoma" w:hAnsi="Tahoma" w:cs="Tahoma"/>
          <w:b/>
          <w:bCs/>
          <w:color w:val="004990"/>
          <w:sz w:val="22"/>
          <w:szCs w:val="22"/>
          <w:lang w:val="es-BO" w:eastAsia="en-US"/>
        </w:rPr>
      </w:pPr>
      <w:r w:rsidRPr="00481E2A">
        <w:rPr>
          <w:rFonts w:ascii="Tahoma" w:hAnsi="Tahoma" w:cs="Tahoma"/>
          <w:b/>
          <w:bCs/>
          <w:color w:val="1F497E"/>
          <w:sz w:val="22"/>
          <w:szCs w:val="22"/>
          <w:lang w:val="es-BO" w:eastAsia="en-US"/>
        </w:rPr>
        <w:t>3.3.8  EXPERIENCIA DEL OFERENTE</w:t>
      </w:r>
      <w:r w:rsidRPr="00481E2A">
        <w:rPr>
          <w:rFonts w:ascii="Tahoma" w:hAnsi="Tahoma" w:cs="Tahoma"/>
          <w:b/>
          <w:bCs/>
          <w:color w:val="1F497D"/>
          <w:sz w:val="22"/>
          <w:szCs w:val="22"/>
          <w:lang w:val="es-BO" w:eastAsia="en-US"/>
        </w:rPr>
        <w:t xml:space="preserve"> </w:t>
      </w:r>
    </w:p>
    <w:tbl>
      <w:tblPr>
        <w:tblW w:w="9780" w:type="dxa"/>
        <w:tblInd w:w="70" w:type="dxa"/>
        <w:tblCellMar>
          <w:left w:w="0" w:type="dxa"/>
          <w:right w:w="0" w:type="dxa"/>
        </w:tblCellMar>
        <w:tblLook w:val="04A0" w:firstRow="1" w:lastRow="0" w:firstColumn="1" w:lastColumn="0" w:noHBand="0" w:noVBand="1"/>
      </w:tblPr>
      <w:tblGrid>
        <w:gridCol w:w="851"/>
        <w:gridCol w:w="4497"/>
        <w:gridCol w:w="1491"/>
        <w:gridCol w:w="817"/>
        <w:gridCol w:w="2124"/>
      </w:tblGrid>
      <w:tr w:rsidR="00481E2A" w:rsidRPr="00481E2A" w14:paraId="153FC563" w14:textId="77777777" w:rsidTr="00481E2A">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522DFAB"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65EB76F7"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RESPUESTA DEL OFERENTE</w:t>
            </w:r>
          </w:p>
        </w:tc>
      </w:tr>
      <w:tr w:rsidR="00481E2A" w:rsidRPr="00481E2A" w14:paraId="6D62643B" w14:textId="77777777" w:rsidTr="00481E2A">
        <w:trPr>
          <w:trHeight w:val="281"/>
          <w:tblHeader/>
        </w:trPr>
        <w:tc>
          <w:tcPr>
            <w:tcW w:w="5348"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A8430C5"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lastRenderedPageBreak/>
              <w:t>EXPERIENCIA DEL OFERENTE</w:t>
            </w:r>
          </w:p>
        </w:tc>
        <w:tc>
          <w:tcPr>
            <w:tcW w:w="1491"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4C4FCC2F"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14:paraId="2C590004"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(Llenado Obligatorio)</w:t>
            </w:r>
          </w:p>
        </w:tc>
      </w:tr>
      <w:tr w:rsidR="00481E2A" w:rsidRPr="00481E2A" w14:paraId="68B68318" w14:textId="77777777" w:rsidTr="00481E2A">
        <w:trPr>
          <w:trHeight w:val="347"/>
          <w:tblHeader/>
        </w:trPr>
        <w:tc>
          <w:tcPr>
            <w:tcW w:w="851"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72AC0FE9" w14:textId="77777777" w:rsidR="00481E2A" w:rsidRPr="00481E2A" w:rsidRDefault="00481E2A" w:rsidP="00481E2A">
            <w:pPr>
              <w:jc w:val="center"/>
              <w:rPr>
                <w:rFonts w:ascii="Tahoma" w:eastAsia="Calibri" w:hAnsi="Tahoma" w:cs="Tahoma"/>
                <w:b/>
                <w:bCs/>
                <w:color w:val="FFFFFF"/>
                <w:sz w:val="18"/>
                <w:szCs w:val="18"/>
              </w:rPr>
            </w:pPr>
            <w:r w:rsidRPr="00481E2A">
              <w:rPr>
                <w:rFonts w:ascii="Tahoma" w:hAnsi="Tahoma" w:cs="Tahoma"/>
                <w:b/>
                <w:bCs/>
                <w:color w:val="FFFFFF"/>
                <w:sz w:val="18"/>
                <w:szCs w:val="18"/>
              </w:rPr>
              <w:t>No.</w:t>
            </w:r>
          </w:p>
        </w:tc>
        <w:tc>
          <w:tcPr>
            <w:tcW w:w="449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4DEB4DD0" w14:textId="77777777" w:rsidR="00481E2A" w:rsidRPr="00481E2A" w:rsidRDefault="00481E2A" w:rsidP="00481E2A">
            <w:pPr>
              <w:jc w:val="center"/>
              <w:rPr>
                <w:rFonts w:ascii="Tahoma" w:eastAsia="Calibri" w:hAnsi="Tahoma" w:cs="Tahoma"/>
                <w:color w:val="FFFFFF"/>
                <w:sz w:val="18"/>
                <w:szCs w:val="18"/>
              </w:rPr>
            </w:pPr>
            <w:r w:rsidRPr="00481E2A">
              <w:rPr>
                <w:rFonts w:ascii="Tahoma" w:hAnsi="Tahoma" w:cs="Tahoma"/>
                <w:b/>
                <w:bCs/>
                <w:color w:val="FFFFFF"/>
                <w:sz w:val="18"/>
                <w:szCs w:val="18"/>
              </w:rPr>
              <w:t>DESCRIPCIÓN</w:t>
            </w:r>
          </w:p>
        </w:tc>
        <w:tc>
          <w:tcPr>
            <w:tcW w:w="1491"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714FB41"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s-BO"/>
              </w:rPr>
              <w:t>M</w:t>
            </w:r>
            <w:r w:rsidRPr="00481E2A">
              <w:rPr>
                <w:rFonts w:ascii="Tahoma" w:hAnsi="Tahoma" w:cs="Tahoma"/>
                <w:b/>
                <w:bCs/>
                <w:color w:val="FFFFFF"/>
                <w:sz w:val="10"/>
                <w:szCs w:val="10"/>
                <w:lang w:val="en-GB"/>
              </w:rPr>
              <w:t>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14:paraId="5AF7CC85" w14:textId="77777777" w:rsidR="00481E2A" w:rsidRPr="00481E2A" w:rsidRDefault="00481E2A" w:rsidP="00481E2A">
            <w:pPr>
              <w:jc w:val="center"/>
              <w:rPr>
                <w:rFonts w:ascii="Tahoma" w:eastAsia="Calibri" w:hAnsi="Tahoma" w:cs="Tahoma"/>
                <w:b/>
                <w:bCs/>
                <w:color w:val="FFFFFF"/>
                <w:sz w:val="10"/>
                <w:szCs w:val="10"/>
                <w:lang w:val="en-GB"/>
              </w:rPr>
            </w:pPr>
            <w:r w:rsidRPr="00481E2A">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14:paraId="6F6DF756" w14:textId="77777777" w:rsidR="00481E2A" w:rsidRPr="00481E2A" w:rsidRDefault="00481E2A" w:rsidP="00481E2A">
            <w:pPr>
              <w:jc w:val="center"/>
              <w:rPr>
                <w:rFonts w:ascii="Tahoma" w:eastAsia="Calibri" w:hAnsi="Tahoma" w:cs="Tahoma"/>
                <w:b/>
                <w:bCs/>
                <w:color w:val="FFFFFF"/>
                <w:sz w:val="10"/>
                <w:szCs w:val="10"/>
              </w:rPr>
            </w:pPr>
            <w:r w:rsidRPr="00481E2A">
              <w:rPr>
                <w:rFonts w:ascii="Tahoma" w:hAnsi="Tahoma" w:cs="Tahoma"/>
                <w:b/>
                <w:bCs/>
                <w:color w:val="FFFFFF"/>
                <w:sz w:val="10"/>
                <w:szCs w:val="10"/>
                <w:lang w:val="en-GB"/>
              </w:rPr>
              <w:t>DOCUMENTO, PÁGINA, REFERENCIA</w:t>
            </w:r>
          </w:p>
        </w:tc>
      </w:tr>
      <w:tr w:rsidR="00481E2A" w:rsidRPr="00481E2A" w14:paraId="37A04E22"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3CD01C71"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1</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6DFE409" w14:textId="77777777" w:rsidR="00481E2A" w:rsidRPr="00481E2A" w:rsidRDefault="00481E2A" w:rsidP="00481E2A">
            <w:pPr>
              <w:jc w:val="both"/>
              <w:rPr>
                <w:rFonts w:ascii="Tahoma" w:hAnsi="Tahoma" w:cs="Tahoma"/>
                <w:bCs/>
                <w:color w:val="1F497D"/>
                <w:sz w:val="18"/>
                <w:szCs w:val="18"/>
                <w:lang w:eastAsia="es-BO"/>
              </w:rPr>
            </w:pPr>
            <w:r w:rsidRPr="00481E2A">
              <w:rPr>
                <w:rFonts w:ascii="Tahoma" w:hAnsi="Tahoma" w:cs="Tahoma"/>
                <w:bCs/>
                <w:color w:val="1F497D"/>
                <w:sz w:val="18"/>
                <w:szCs w:val="18"/>
                <w:lang w:eastAsia="es-BO"/>
              </w:rPr>
              <w:t xml:space="preserve">Se debe garantizar la calidad de los servicios solicitados por lo que la implementaion y configuración  debe hacerse con personal certificado en la solución ofertada.. </w:t>
            </w:r>
          </w:p>
          <w:p w14:paraId="263BDD9A" w14:textId="77777777" w:rsidR="00481E2A" w:rsidRPr="00481E2A" w:rsidRDefault="00481E2A" w:rsidP="00481E2A">
            <w:pPr>
              <w:jc w:val="both"/>
              <w:rPr>
                <w:rFonts w:ascii="Tahoma" w:hAnsi="Tahoma" w:cs="Tahoma"/>
                <w:bCs/>
                <w:color w:val="1F497D"/>
                <w:sz w:val="18"/>
                <w:szCs w:val="18"/>
                <w:lang w:eastAsia="es-BO"/>
              </w:rPr>
            </w:pPr>
            <w:r w:rsidRPr="00481E2A">
              <w:rPr>
                <w:rFonts w:ascii="Tahoma" w:hAnsi="Tahoma" w:cs="Tahoma"/>
                <w:bCs/>
                <w:color w:val="1F497D"/>
                <w:sz w:val="18"/>
                <w:szCs w:val="18"/>
                <w:lang w:eastAsia="es-BO"/>
              </w:rPr>
              <w:t>Ademas el oferente deberá contar con al menos 2 ingenieros títulados  con certificación en el producto ofertado (vmware) y experiencia probada en HiperV, Windows 2008 Server, Windows 2012 Server, share point y lync server  (adjuntar Curriculum Vitae documentado y certificaciones).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1B1167D"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1B8A66E"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3D5AED2"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5C38B4A1"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1BE24FC3"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2</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41AA469" w14:textId="77777777" w:rsidR="00481E2A" w:rsidRPr="00481E2A" w:rsidRDefault="00481E2A" w:rsidP="00481E2A">
            <w:pPr>
              <w:jc w:val="both"/>
              <w:rPr>
                <w:rFonts w:ascii="Tahoma" w:hAnsi="Tahoma" w:cs="Tahoma"/>
                <w:bCs/>
                <w:color w:val="1F497D"/>
                <w:sz w:val="18"/>
                <w:szCs w:val="18"/>
                <w:lang w:eastAsia="es-BO"/>
              </w:rPr>
            </w:pPr>
            <w:r w:rsidRPr="00481E2A">
              <w:rPr>
                <w:rFonts w:ascii="Tahoma" w:hAnsi="Tahoma" w:cs="Tahoma"/>
                <w:bCs/>
                <w:color w:val="1F497D"/>
                <w:sz w:val="18"/>
                <w:szCs w:val="18"/>
                <w:lang w:eastAsia="es-BO"/>
              </w:rPr>
              <w:t>La empresa ofererente deseablemente deberá contar con una PMO (Project Management Office) o Gerencia de proyecto.</w:t>
            </w:r>
          </w:p>
          <w:p w14:paraId="1D222F4E" w14:textId="77777777" w:rsidR="00481E2A" w:rsidRPr="00481E2A" w:rsidRDefault="00481E2A" w:rsidP="00481E2A">
            <w:pPr>
              <w:jc w:val="both"/>
              <w:rPr>
                <w:rFonts w:ascii="Tahoma" w:hAnsi="Tahoma" w:cs="Tahoma"/>
                <w:bCs/>
                <w:color w:val="1F497D"/>
                <w:sz w:val="18"/>
                <w:szCs w:val="18"/>
                <w:lang w:eastAsia="es-BO"/>
              </w:rPr>
            </w:pPr>
            <w:r w:rsidRPr="00481E2A">
              <w:rPr>
                <w:rFonts w:ascii="Tahoma" w:hAnsi="Tahoma" w:cs="Tahoma"/>
                <w:bCs/>
                <w:color w:val="1F497D"/>
                <w:sz w:val="18"/>
                <w:szCs w:val="18"/>
                <w:lang w:eastAsia="es-BO"/>
              </w:rPr>
              <w:t>La empresa ofererente deseablemente deberá contar  con un PMP (Project Manager Profesional) para la implementación de este proyecto (adjuntar Curriculum Vitae documentado y certificaciones).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37D9109"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w:t>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4331EDF8"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6D832BEA"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3F2AEC85"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067671D0"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3</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08F8EC91" w14:textId="77777777" w:rsidR="00481E2A" w:rsidRPr="00481E2A" w:rsidRDefault="00481E2A" w:rsidP="00481E2A">
            <w:pPr>
              <w:jc w:val="both"/>
              <w:rPr>
                <w:rFonts w:ascii="Tahoma" w:hAnsi="Tahoma" w:cs="Tahoma"/>
                <w:bCs/>
                <w:color w:val="1F497D"/>
                <w:sz w:val="18"/>
                <w:szCs w:val="18"/>
                <w:lang w:eastAsia="es-BO"/>
              </w:rPr>
            </w:pPr>
            <w:r w:rsidRPr="00481E2A">
              <w:rPr>
                <w:rFonts w:ascii="Tahoma" w:hAnsi="Tahoma" w:cs="Tahoma"/>
                <w:bCs/>
                <w:color w:val="1F497D"/>
                <w:sz w:val="18"/>
                <w:szCs w:val="18"/>
                <w:lang w:eastAsia="es-BO"/>
              </w:rPr>
              <w:t>El oferente debe contar con autorización para comercializar del equipo ofertado, presentar certificado de autorización de distribución en Bolivia emitido por el fabricante  autorizando al oferente la venta y distribución del producto.</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50982C66"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8EC27F5"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6C5D938" w14:textId="77777777" w:rsidR="00481E2A" w:rsidRPr="00481E2A" w:rsidRDefault="00481E2A" w:rsidP="00481E2A">
            <w:pPr>
              <w:jc w:val="center"/>
              <w:rPr>
                <w:rFonts w:ascii="Tahoma" w:eastAsia="Calibri" w:hAnsi="Tahoma" w:cs="Tahoma"/>
                <w:color w:val="004990"/>
                <w:sz w:val="18"/>
                <w:szCs w:val="18"/>
              </w:rPr>
            </w:pPr>
          </w:p>
        </w:tc>
      </w:tr>
      <w:tr w:rsidR="00481E2A" w:rsidRPr="00481E2A" w14:paraId="2F821857" w14:textId="77777777" w:rsidTr="00481E2A">
        <w:trPr>
          <w:trHeight w:val="60"/>
        </w:trPr>
        <w:tc>
          <w:tcPr>
            <w:tcW w:w="851"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6CC0867A"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t>4</w:t>
            </w:r>
          </w:p>
        </w:tc>
        <w:tc>
          <w:tcPr>
            <w:tcW w:w="449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30F3E032" w14:textId="77777777" w:rsidR="00481E2A" w:rsidRPr="00481E2A" w:rsidRDefault="00481E2A" w:rsidP="00481E2A">
            <w:pPr>
              <w:jc w:val="both"/>
              <w:rPr>
                <w:rFonts w:ascii="Tahoma" w:hAnsi="Tahoma" w:cs="Tahoma"/>
                <w:bCs/>
                <w:color w:val="1F497D"/>
                <w:sz w:val="18"/>
                <w:szCs w:val="18"/>
                <w:lang w:eastAsia="es-BO"/>
              </w:rPr>
            </w:pPr>
            <w:r w:rsidRPr="00481E2A">
              <w:rPr>
                <w:rFonts w:ascii="Tahoma" w:hAnsi="Tahoma" w:cs="Tahoma"/>
                <w:bCs/>
                <w:color w:val="1F497D"/>
                <w:sz w:val="18"/>
                <w:szCs w:val="18"/>
                <w:lang w:eastAsia="es-BO"/>
              </w:rPr>
              <w:t>El oferente deberá presentar tres (3) documentos como mínimo que acrediten la experiencia de la empresa, sea éstos: Certificados de Conformidad o Certificados de Control de Calidad o Pedidos de Compra. No se tomaran en cuenta listados de provisiones.</w:t>
            </w:r>
          </w:p>
        </w:tc>
        <w:tc>
          <w:tcPr>
            <w:tcW w:w="1491"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6ECAAF8" w14:textId="77777777" w:rsidR="00481E2A" w:rsidRPr="00481E2A" w:rsidRDefault="00481E2A" w:rsidP="00481E2A">
            <w:pPr>
              <w:jc w:val="center"/>
              <w:rPr>
                <w:rFonts w:ascii="Tahoma" w:hAnsi="Tahoma" w:cs="Tahoma"/>
                <w:color w:val="004990"/>
                <w:sz w:val="18"/>
                <w:szCs w:val="18"/>
              </w:rPr>
            </w:pPr>
            <w:r w:rsidRPr="00481E2A">
              <w:rPr>
                <w:rFonts w:ascii="Tahoma" w:hAnsi="Tahoma" w:cs="Tahoma"/>
                <w:color w:val="004990"/>
                <w:sz w:val="18"/>
                <w:szCs w:val="18"/>
              </w:rPr>
              <w:fldChar w:fldCharType="begin">
                <w:ffData>
                  <w:name w:val="Casilla1"/>
                  <w:enabled/>
                  <w:calcOnExit w:val="0"/>
                  <w:checkBox>
                    <w:sizeAuto/>
                    <w:default w:val="1"/>
                  </w:checkBox>
                </w:ffData>
              </w:fldChar>
            </w:r>
            <w:r w:rsidRPr="00481E2A">
              <w:rPr>
                <w:rFonts w:ascii="Tahoma" w:hAnsi="Tahoma" w:cs="Tahoma"/>
                <w:color w:val="004990"/>
                <w:sz w:val="18"/>
                <w:szCs w:val="18"/>
              </w:rPr>
              <w:instrText xml:space="preserve"> FORMCHECKBOX </w:instrText>
            </w:r>
            <w:r w:rsidR="006C4F93">
              <w:rPr>
                <w:rFonts w:ascii="Tahoma" w:hAnsi="Tahoma" w:cs="Tahoma"/>
                <w:color w:val="004990"/>
                <w:sz w:val="18"/>
                <w:szCs w:val="18"/>
              </w:rPr>
            </w:r>
            <w:r w:rsidR="006C4F93">
              <w:rPr>
                <w:rFonts w:ascii="Tahoma" w:hAnsi="Tahoma" w:cs="Tahoma"/>
                <w:color w:val="004990"/>
                <w:sz w:val="18"/>
                <w:szCs w:val="18"/>
              </w:rPr>
              <w:fldChar w:fldCharType="separate"/>
            </w:r>
            <w:r w:rsidRPr="00481E2A">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14:paraId="1067A68B" w14:textId="77777777" w:rsidR="00481E2A" w:rsidRPr="00481E2A" w:rsidRDefault="00481E2A" w:rsidP="00481E2A">
            <w:pPr>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14:paraId="736CC9AE" w14:textId="77777777" w:rsidR="00481E2A" w:rsidRPr="00481E2A" w:rsidRDefault="00481E2A" w:rsidP="00481E2A">
            <w:pPr>
              <w:jc w:val="center"/>
              <w:rPr>
                <w:rFonts w:ascii="Tahoma" w:eastAsia="Calibri" w:hAnsi="Tahoma" w:cs="Tahoma"/>
                <w:color w:val="004990"/>
                <w:sz w:val="18"/>
                <w:szCs w:val="18"/>
              </w:rPr>
            </w:pPr>
          </w:p>
        </w:tc>
      </w:tr>
    </w:tbl>
    <w:p w14:paraId="2CEC8C76" w14:textId="77777777" w:rsidR="00481E2A" w:rsidRPr="00481E2A" w:rsidRDefault="00481E2A" w:rsidP="00481E2A">
      <w:pPr>
        <w:ind w:left="426"/>
        <w:jc w:val="both"/>
        <w:rPr>
          <w:rFonts w:ascii="Tahoma" w:hAnsi="Tahoma" w:cs="Tahoma"/>
          <w:color w:val="004990"/>
          <w:sz w:val="8"/>
          <w:szCs w:val="22"/>
          <w:lang w:val="es-ES_tradnl" w:eastAsia="en-US" w:bidi="en-US"/>
        </w:rPr>
      </w:pPr>
    </w:p>
    <w:p w14:paraId="09D54FF4" w14:textId="77777777" w:rsidR="0074287A" w:rsidRDefault="0074287A" w:rsidP="00761A27">
      <w:pPr>
        <w:rPr>
          <w:lang w:val="es-BO" w:eastAsia="en-US"/>
        </w:rPr>
      </w:pPr>
    </w:p>
    <w:p w14:paraId="5769093F" w14:textId="77777777" w:rsidR="00761A27" w:rsidRDefault="00761A27" w:rsidP="009D6F0D">
      <w:pPr>
        <w:pStyle w:val="TITULOS"/>
        <w:numPr>
          <w:ilvl w:val="1"/>
          <w:numId w:val="34"/>
        </w:numPr>
        <w:spacing w:after="0"/>
        <w:rPr>
          <w:rFonts w:ascii="Tahoma" w:hAnsi="Tahoma" w:cs="Tahoma"/>
          <w:sz w:val="22"/>
          <w:szCs w:val="22"/>
        </w:rPr>
      </w:pPr>
      <w:r w:rsidRPr="003778D7">
        <w:rPr>
          <w:rFonts w:ascii="Tahoma" w:hAnsi="Tahoma" w:cs="Tahoma"/>
          <w:sz w:val="22"/>
          <w:szCs w:val="22"/>
        </w:rPr>
        <w:t xml:space="preserve">Cuadro </w:t>
      </w:r>
      <w:r>
        <w:rPr>
          <w:rFonts w:ascii="Tahoma" w:hAnsi="Tahoma" w:cs="Tahoma"/>
          <w:sz w:val="22"/>
          <w:szCs w:val="22"/>
        </w:rPr>
        <w:t>de Calificación Resumen d</w:t>
      </w:r>
      <w:r w:rsidRPr="003778D7">
        <w:rPr>
          <w:rFonts w:ascii="Tahoma" w:hAnsi="Tahoma" w:cs="Tahoma"/>
          <w:sz w:val="22"/>
          <w:szCs w:val="22"/>
        </w:rPr>
        <w:t xml:space="preserve">e Criterios Mandatorios </w:t>
      </w:r>
    </w:p>
    <w:p w14:paraId="7394AC45" w14:textId="77777777" w:rsidR="00BD68DC" w:rsidRPr="00B553D0" w:rsidRDefault="00BD68DC" w:rsidP="00BD68DC">
      <w:pPr>
        <w:rPr>
          <w:lang w:val="es-BO" w:eastAsia="en-US"/>
        </w:rPr>
      </w:pPr>
    </w:p>
    <w:p w14:paraId="29A1D2F8" w14:textId="77777777" w:rsidR="00BD68DC" w:rsidRPr="00712BBE" w:rsidRDefault="00BD68DC" w:rsidP="00BD68DC">
      <w:pPr>
        <w:rPr>
          <w:rFonts w:ascii="Tahoma" w:hAnsi="Tahoma" w:cs="Tahoma"/>
          <w:color w:val="004990"/>
          <w:sz w:val="6"/>
          <w:lang w:val="pt-BR"/>
        </w:rPr>
      </w:pPr>
    </w:p>
    <w:tbl>
      <w:tblPr>
        <w:tblW w:w="9556" w:type="dxa"/>
        <w:tblLayout w:type="fixed"/>
        <w:tblCellMar>
          <w:left w:w="70" w:type="dxa"/>
          <w:right w:w="70" w:type="dxa"/>
        </w:tblCellMar>
        <w:tblLook w:val="04A0" w:firstRow="1" w:lastRow="0" w:firstColumn="1" w:lastColumn="0" w:noHBand="0" w:noVBand="1"/>
      </w:tblPr>
      <w:tblGrid>
        <w:gridCol w:w="681"/>
        <w:gridCol w:w="7186"/>
        <w:gridCol w:w="1689"/>
      </w:tblGrid>
      <w:tr w:rsidR="00BD68DC" w:rsidRPr="00F224ED" w14:paraId="424103A1" w14:textId="77777777" w:rsidTr="00BC54A4">
        <w:trPr>
          <w:trHeight w:val="409"/>
        </w:trPr>
        <w:tc>
          <w:tcPr>
            <w:tcW w:w="6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0275055" w14:textId="77777777" w:rsidR="00BD68DC" w:rsidRPr="00F224ED" w:rsidRDefault="00BD68DC" w:rsidP="00BC54A4">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No.</w:t>
            </w:r>
          </w:p>
        </w:tc>
        <w:tc>
          <w:tcPr>
            <w:tcW w:w="7186"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3F41975C" w14:textId="77777777" w:rsidR="00BD68DC" w:rsidRPr="00F224ED" w:rsidRDefault="00BD68DC" w:rsidP="00BC54A4">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CRITERIOS MANDATORIOS</w:t>
            </w:r>
          </w:p>
        </w:tc>
        <w:tc>
          <w:tcPr>
            <w:tcW w:w="1689"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2586D07" w14:textId="77777777" w:rsidR="00BD68DC" w:rsidRPr="00F224ED" w:rsidRDefault="00BD68DC" w:rsidP="00BC54A4">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 xml:space="preserve">PONDERACIÓN </w:t>
            </w:r>
          </w:p>
          <w:p w14:paraId="255B7FC2" w14:textId="77777777" w:rsidR="00BD68DC" w:rsidRPr="00F224ED" w:rsidRDefault="00BD68DC" w:rsidP="00BC54A4">
            <w:pPr>
              <w:jc w:val="center"/>
              <w:rPr>
                <w:rFonts w:ascii="Tahoma" w:hAnsi="Tahoma" w:cs="Tahoma"/>
                <w:b/>
                <w:bCs/>
                <w:color w:val="FFFFFF"/>
                <w:sz w:val="18"/>
                <w:szCs w:val="18"/>
                <w:lang w:val="es-BO" w:eastAsia="es-BO"/>
              </w:rPr>
            </w:pPr>
            <w:r w:rsidRPr="00F224ED">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100</w:t>
            </w:r>
            <w:r w:rsidRPr="00F224ED">
              <w:rPr>
                <w:rFonts w:ascii="Tahoma" w:hAnsi="Tahoma" w:cs="Tahoma"/>
                <w:b/>
                <w:bCs/>
                <w:color w:val="FFFFFF"/>
                <w:sz w:val="18"/>
                <w:szCs w:val="18"/>
                <w:lang w:val="es-BO" w:eastAsia="es-BO"/>
              </w:rPr>
              <w:t>%)</w:t>
            </w:r>
          </w:p>
        </w:tc>
      </w:tr>
      <w:tr w:rsidR="00BD68DC" w:rsidRPr="00F224ED" w14:paraId="05382944" w14:textId="77777777" w:rsidTr="00BC54A4">
        <w:trPr>
          <w:trHeight w:val="154"/>
        </w:trPr>
        <w:tc>
          <w:tcPr>
            <w:tcW w:w="6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5334FC46" w14:textId="77777777" w:rsidR="00BD68DC" w:rsidRPr="004F66F3" w:rsidRDefault="00BD68DC" w:rsidP="009D6F0D">
            <w:pPr>
              <w:pStyle w:val="Prrafodelista"/>
              <w:numPr>
                <w:ilvl w:val="0"/>
                <w:numId w:val="41"/>
              </w:numPr>
              <w:ind w:left="327" w:hanging="283"/>
              <w:jc w:val="center"/>
              <w:rPr>
                <w:rFonts w:ascii="Tahoma" w:hAnsi="Tahoma" w:cs="Tahoma"/>
                <w:color w:val="004990"/>
                <w:sz w:val="18"/>
                <w:szCs w:val="18"/>
                <w:lang w:val="es-BO" w:eastAsia="es-BO"/>
              </w:rPr>
            </w:pPr>
          </w:p>
        </w:tc>
        <w:tc>
          <w:tcPr>
            <w:tcW w:w="7186"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2BED987" w14:textId="77777777" w:rsidR="00BD68DC" w:rsidRPr="004F66F3" w:rsidRDefault="00BD68DC" w:rsidP="00BC54A4">
            <w:pPr>
              <w:jc w:val="both"/>
              <w:rPr>
                <w:rFonts w:ascii="Tahoma" w:hAnsi="Tahoma" w:cs="Tahoma"/>
                <w:color w:val="004990"/>
                <w:sz w:val="18"/>
                <w:szCs w:val="18"/>
                <w:lang w:val="es-BO" w:eastAsia="es-BO"/>
              </w:rPr>
            </w:pPr>
            <w:r w:rsidRPr="004F66F3">
              <w:rPr>
                <w:rFonts w:ascii="Tahoma" w:hAnsi="Tahoma" w:cs="Tahoma"/>
                <w:color w:val="004990"/>
                <w:lang w:val="es-BO" w:eastAsia="es-BO"/>
              </w:rPr>
              <w:t>Cumplimiento de todos los puntos MANDATORIOS</w:t>
            </w:r>
          </w:p>
        </w:tc>
        <w:tc>
          <w:tcPr>
            <w:tcW w:w="1689"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5EABF08D" w14:textId="77777777" w:rsidR="00BD68DC" w:rsidRPr="004F66F3" w:rsidRDefault="00BD68DC" w:rsidP="00BC54A4">
            <w:pPr>
              <w:jc w:val="center"/>
              <w:rPr>
                <w:rFonts w:ascii="Tahoma" w:hAnsi="Tahoma" w:cs="Tahoma"/>
                <w:color w:val="004990"/>
                <w:sz w:val="18"/>
                <w:szCs w:val="18"/>
                <w:lang w:val="es-BO" w:eastAsia="es-BO"/>
              </w:rPr>
            </w:pPr>
            <w:r>
              <w:rPr>
                <w:rFonts w:ascii="Tahoma" w:hAnsi="Tahoma" w:cs="Tahoma"/>
                <w:b/>
                <w:bCs/>
                <w:color w:val="004990"/>
                <w:sz w:val="18"/>
                <w:szCs w:val="18"/>
                <w:lang w:val="es-BO" w:eastAsia="es-BO"/>
              </w:rPr>
              <w:t>100</w:t>
            </w:r>
            <w:r w:rsidRPr="004F66F3">
              <w:rPr>
                <w:rFonts w:ascii="Tahoma" w:hAnsi="Tahoma" w:cs="Tahoma"/>
                <w:b/>
                <w:bCs/>
                <w:color w:val="004990"/>
                <w:sz w:val="18"/>
                <w:szCs w:val="18"/>
                <w:lang w:val="es-BO" w:eastAsia="es-BO"/>
              </w:rPr>
              <w:t>%</w:t>
            </w:r>
          </w:p>
        </w:tc>
      </w:tr>
      <w:tr w:rsidR="00BD68DC" w:rsidRPr="00F224ED" w14:paraId="40F30E0C" w14:textId="77777777" w:rsidTr="00BC54A4">
        <w:trPr>
          <w:trHeight w:val="261"/>
        </w:trPr>
        <w:tc>
          <w:tcPr>
            <w:tcW w:w="7867"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693D996" w14:textId="77777777" w:rsidR="00BD68DC" w:rsidRPr="004F66F3" w:rsidRDefault="00BD68DC" w:rsidP="00BC54A4">
            <w:pPr>
              <w:jc w:val="center"/>
              <w:rPr>
                <w:rFonts w:ascii="Tahoma" w:hAnsi="Tahoma" w:cs="Tahoma"/>
                <w:b/>
                <w:bCs/>
                <w:color w:val="004990"/>
                <w:sz w:val="18"/>
                <w:szCs w:val="18"/>
                <w:lang w:val="es-BO" w:eastAsia="es-BO"/>
              </w:rPr>
            </w:pPr>
            <w:r w:rsidRPr="004F66F3">
              <w:rPr>
                <w:rFonts w:ascii="Tahoma" w:hAnsi="Tahoma" w:cs="Tahoma"/>
                <w:b/>
                <w:bCs/>
                <w:color w:val="004990"/>
                <w:sz w:val="18"/>
                <w:szCs w:val="18"/>
                <w:lang w:val="es-BO" w:eastAsia="es-BO"/>
              </w:rPr>
              <w:t>TOTAL CRITERIOS MANDATORIOS (A)</w:t>
            </w:r>
          </w:p>
        </w:tc>
        <w:tc>
          <w:tcPr>
            <w:tcW w:w="1689"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10F3F11" w14:textId="77777777" w:rsidR="00BD68DC" w:rsidRPr="004F66F3" w:rsidRDefault="00BD68DC" w:rsidP="00BC54A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100</w:t>
            </w:r>
            <w:r w:rsidRPr="004F66F3">
              <w:rPr>
                <w:rFonts w:ascii="Tahoma" w:hAnsi="Tahoma" w:cs="Tahoma"/>
                <w:b/>
                <w:bCs/>
                <w:color w:val="004990"/>
                <w:sz w:val="18"/>
                <w:szCs w:val="18"/>
                <w:lang w:val="es-BO" w:eastAsia="es-BO"/>
              </w:rPr>
              <w:t>%</w:t>
            </w:r>
          </w:p>
        </w:tc>
      </w:tr>
      <w:tr w:rsidR="00BD68DC" w:rsidRPr="00FB7E92" w14:paraId="68620550" w14:textId="77777777" w:rsidTr="00BC54A4">
        <w:trPr>
          <w:trHeight w:val="193"/>
        </w:trPr>
        <w:tc>
          <w:tcPr>
            <w:tcW w:w="7867"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476EB5E8" w14:textId="77777777" w:rsidR="00BD68DC" w:rsidRPr="004050A7" w:rsidRDefault="00BD68DC" w:rsidP="00BC54A4">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CALIFICACIÓN TOTAL</w:t>
            </w:r>
          </w:p>
        </w:tc>
        <w:tc>
          <w:tcPr>
            <w:tcW w:w="168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7D455886" w14:textId="77777777" w:rsidR="00BD68DC" w:rsidRPr="004050A7" w:rsidRDefault="00BD68DC" w:rsidP="00BC54A4">
            <w:pPr>
              <w:jc w:val="center"/>
              <w:rPr>
                <w:rFonts w:ascii="Tahoma" w:hAnsi="Tahoma" w:cs="Tahoma"/>
                <w:b/>
                <w:bCs/>
                <w:color w:val="FFFFFF" w:themeColor="background1"/>
                <w:sz w:val="20"/>
                <w:szCs w:val="20"/>
                <w:lang w:val="es-BO" w:eastAsia="es-BO"/>
              </w:rPr>
            </w:pPr>
            <w:r w:rsidRPr="004050A7">
              <w:rPr>
                <w:rFonts w:ascii="Tahoma" w:hAnsi="Tahoma" w:cs="Tahoma"/>
                <w:b/>
                <w:bCs/>
                <w:color w:val="FFFFFF" w:themeColor="background1"/>
                <w:sz w:val="20"/>
                <w:szCs w:val="20"/>
                <w:lang w:val="es-BO" w:eastAsia="es-BO"/>
              </w:rPr>
              <w:t>100%</w:t>
            </w:r>
          </w:p>
        </w:tc>
      </w:tr>
    </w:tbl>
    <w:p w14:paraId="1372B8FD" w14:textId="77777777" w:rsidR="00761A27" w:rsidRDefault="00761A27" w:rsidP="00B2713A">
      <w:pPr>
        <w:jc w:val="both"/>
        <w:rPr>
          <w:rFonts w:ascii="Tahoma" w:hAnsi="Tahoma" w:cs="Tahoma"/>
          <w:b/>
          <w:color w:val="004990"/>
          <w:sz w:val="28"/>
          <w:szCs w:val="28"/>
        </w:rPr>
      </w:pPr>
    </w:p>
    <w:p w14:paraId="332F7D1B" w14:textId="77777777" w:rsidR="00011571" w:rsidRDefault="00011571" w:rsidP="00912DED">
      <w:pPr>
        <w:tabs>
          <w:tab w:val="left" w:pos="1110"/>
        </w:tabs>
        <w:jc w:val="center"/>
        <w:rPr>
          <w:lang w:val="es-BO"/>
        </w:rPr>
      </w:pPr>
    </w:p>
    <w:p w14:paraId="3FDF3B51" w14:textId="77777777" w:rsidR="00AA030D" w:rsidRDefault="00CC0372" w:rsidP="0074287A">
      <w:pPr>
        <w:rPr>
          <w:color w:val="004990"/>
          <w:sz w:val="28"/>
          <w:szCs w:val="28"/>
        </w:rPr>
      </w:pPr>
      <w:r>
        <w:rPr>
          <w:lang w:val="es-BO"/>
        </w:rPr>
        <w:br w:type="page"/>
      </w:r>
      <w:bookmarkEnd w:id="3"/>
    </w:p>
    <w:p w14:paraId="71F36957" w14:textId="77777777" w:rsidR="00AA030D" w:rsidRDefault="00AA030D" w:rsidP="00AA030D">
      <w:pPr>
        <w:pStyle w:val="Ttulo1"/>
        <w:numPr>
          <w:ilvl w:val="0"/>
          <w:numId w:val="0"/>
        </w:numPr>
        <w:jc w:val="center"/>
        <w:rPr>
          <w:color w:val="004990"/>
          <w:sz w:val="28"/>
          <w:szCs w:val="28"/>
          <w:u w:val="none"/>
        </w:rPr>
      </w:pPr>
    </w:p>
    <w:p w14:paraId="221D236C" w14:textId="77777777" w:rsidR="00AA030D" w:rsidRDefault="00AA030D" w:rsidP="00AA030D">
      <w:pPr>
        <w:pStyle w:val="Ttulo1"/>
        <w:numPr>
          <w:ilvl w:val="0"/>
          <w:numId w:val="0"/>
        </w:numPr>
        <w:jc w:val="center"/>
        <w:rPr>
          <w:color w:val="004990"/>
          <w:sz w:val="28"/>
          <w:szCs w:val="28"/>
          <w:u w:val="none"/>
        </w:rPr>
      </w:pPr>
    </w:p>
    <w:p w14:paraId="52E4A09A" w14:textId="77777777" w:rsidR="00AA030D" w:rsidRDefault="00AA030D" w:rsidP="00AA030D">
      <w:pPr>
        <w:pStyle w:val="Ttulo1"/>
        <w:numPr>
          <w:ilvl w:val="0"/>
          <w:numId w:val="0"/>
        </w:numPr>
        <w:jc w:val="center"/>
        <w:rPr>
          <w:color w:val="004990"/>
          <w:sz w:val="28"/>
          <w:szCs w:val="28"/>
          <w:u w:val="none"/>
        </w:rPr>
      </w:pPr>
    </w:p>
    <w:p w14:paraId="27F220E5" w14:textId="77777777" w:rsidR="00AA030D" w:rsidRDefault="00AA030D" w:rsidP="00AA030D">
      <w:pPr>
        <w:pStyle w:val="Ttulo1"/>
        <w:numPr>
          <w:ilvl w:val="0"/>
          <w:numId w:val="0"/>
        </w:numPr>
        <w:jc w:val="center"/>
        <w:rPr>
          <w:color w:val="004990"/>
          <w:sz w:val="28"/>
          <w:szCs w:val="28"/>
          <w:u w:val="none"/>
        </w:rPr>
      </w:pPr>
    </w:p>
    <w:p w14:paraId="0EE4A8B7" w14:textId="77777777" w:rsidR="00AA030D" w:rsidRDefault="00AA030D" w:rsidP="00AA030D">
      <w:pPr>
        <w:pStyle w:val="Ttulo1"/>
        <w:numPr>
          <w:ilvl w:val="0"/>
          <w:numId w:val="0"/>
        </w:numPr>
        <w:jc w:val="center"/>
        <w:rPr>
          <w:color w:val="004990"/>
          <w:sz w:val="28"/>
          <w:szCs w:val="28"/>
          <w:u w:val="none"/>
        </w:rPr>
      </w:pPr>
    </w:p>
    <w:p w14:paraId="75293ECE" w14:textId="77777777" w:rsidR="00AA030D" w:rsidRDefault="00AA030D" w:rsidP="00AA030D">
      <w:pPr>
        <w:pStyle w:val="Ttulo1"/>
        <w:numPr>
          <w:ilvl w:val="0"/>
          <w:numId w:val="0"/>
        </w:numPr>
        <w:jc w:val="center"/>
        <w:rPr>
          <w:color w:val="004990"/>
          <w:sz w:val="28"/>
          <w:szCs w:val="28"/>
          <w:u w:val="none"/>
        </w:rPr>
      </w:pPr>
    </w:p>
    <w:p w14:paraId="4A5B6C3B" w14:textId="77777777" w:rsidR="00AA030D" w:rsidRDefault="00AA030D" w:rsidP="00AA030D">
      <w:pPr>
        <w:pStyle w:val="Ttulo1"/>
        <w:numPr>
          <w:ilvl w:val="0"/>
          <w:numId w:val="0"/>
        </w:numPr>
        <w:jc w:val="center"/>
        <w:rPr>
          <w:color w:val="004990"/>
          <w:sz w:val="28"/>
          <w:szCs w:val="28"/>
          <w:u w:val="none"/>
        </w:rPr>
      </w:pPr>
    </w:p>
    <w:p w14:paraId="3053F5F7" w14:textId="77777777" w:rsidR="00AA030D" w:rsidRDefault="00AA030D" w:rsidP="00AA030D">
      <w:pPr>
        <w:pStyle w:val="Ttulo1"/>
        <w:numPr>
          <w:ilvl w:val="0"/>
          <w:numId w:val="0"/>
        </w:numPr>
        <w:jc w:val="center"/>
        <w:rPr>
          <w:color w:val="004990"/>
          <w:sz w:val="28"/>
          <w:szCs w:val="28"/>
          <w:u w:val="none"/>
        </w:rPr>
      </w:pPr>
    </w:p>
    <w:p w14:paraId="200FD91A" w14:textId="77777777" w:rsidR="00AA030D" w:rsidRDefault="00AA030D" w:rsidP="00AA030D">
      <w:pPr>
        <w:pStyle w:val="Ttulo1"/>
        <w:numPr>
          <w:ilvl w:val="0"/>
          <w:numId w:val="0"/>
        </w:numPr>
        <w:jc w:val="center"/>
        <w:rPr>
          <w:color w:val="004990"/>
          <w:sz w:val="28"/>
          <w:szCs w:val="28"/>
          <w:u w:val="none"/>
        </w:rPr>
      </w:pPr>
    </w:p>
    <w:p w14:paraId="1B088227" w14:textId="77777777" w:rsidR="00AA030D" w:rsidRDefault="00AA030D" w:rsidP="00AA030D">
      <w:pPr>
        <w:pStyle w:val="Ttulo1"/>
        <w:numPr>
          <w:ilvl w:val="0"/>
          <w:numId w:val="0"/>
        </w:numPr>
        <w:jc w:val="center"/>
        <w:rPr>
          <w:color w:val="004990"/>
          <w:sz w:val="28"/>
          <w:szCs w:val="28"/>
          <w:u w:val="none"/>
        </w:rPr>
      </w:pPr>
    </w:p>
    <w:p w14:paraId="3075E57D" w14:textId="77777777" w:rsidR="00AA030D" w:rsidRDefault="00AA030D" w:rsidP="00AA030D">
      <w:pPr>
        <w:pStyle w:val="Ttulo1"/>
        <w:numPr>
          <w:ilvl w:val="0"/>
          <w:numId w:val="0"/>
        </w:numPr>
        <w:jc w:val="center"/>
        <w:rPr>
          <w:color w:val="004990"/>
          <w:sz w:val="28"/>
          <w:szCs w:val="28"/>
          <w:u w:val="none"/>
        </w:rPr>
      </w:pPr>
    </w:p>
    <w:p w14:paraId="35F1C5A7" w14:textId="77777777" w:rsidR="00AA030D" w:rsidRDefault="00AA030D" w:rsidP="00AA030D">
      <w:pPr>
        <w:pStyle w:val="Ttulo1"/>
        <w:numPr>
          <w:ilvl w:val="0"/>
          <w:numId w:val="0"/>
        </w:numPr>
        <w:jc w:val="center"/>
        <w:rPr>
          <w:color w:val="004990"/>
          <w:sz w:val="28"/>
          <w:szCs w:val="28"/>
          <w:u w:val="none"/>
        </w:rPr>
      </w:pPr>
    </w:p>
    <w:p w14:paraId="173857F6" w14:textId="77777777" w:rsidR="00AA030D" w:rsidRPr="00984C8B" w:rsidRDefault="00AA030D" w:rsidP="00AA030D">
      <w:pPr>
        <w:pStyle w:val="Ttulo1"/>
        <w:numPr>
          <w:ilvl w:val="0"/>
          <w:numId w:val="0"/>
        </w:numPr>
        <w:jc w:val="center"/>
        <w:rPr>
          <w:color w:val="004990"/>
          <w:sz w:val="28"/>
          <w:szCs w:val="28"/>
          <w:u w:val="none"/>
        </w:rPr>
      </w:pPr>
      <w:r w:rsidRPr="00984C8B">
        <w:rPr>
          <w:color w:val="004990"/>
          <w:sz w:val="28"/>
          <w:szCs w:val="28"/>
          <w:u w:val="none"/>
        </w:rPr>
        <w:t>PARTE III</w:t>
      </w:r>
    </w:p>
    <w:p w14:paraId="679325FF" w14:textId="77777777" w:rsidR="00AA030D" w:rsidRPr="00984C8B" w:rsidRDefault="00AA030D" w:rsidP="00AA030D">
      <w:pPr>
        <w:rPr>
          <w:color w:val="004990"/>
          <w:sz w:val="28"/>
          <w:szCs w:val="28"/>
          <w:lang w:val="es-MX"/>
        </w:rPr>
      </w:pPr>
    </w:p>
    <w:p w14:paraId="1325993B" w14:textId="77777777" w:rsidR="00AA030D" w:rsidRPr="00196B97" w:rsidRDefault="00AA030D" w:rsidP="00AA030D">
      <w:pPr>
        <w:jc w:val="center"/>
        <w:rPr>
          <w:rFonts w:ascii="Tahoma" w:hAnsi="Tahoma" w:cs="Tahoma"/>
          <w:b/>
          <w:color w:val="004990"/>
          <w:sz w:val="24"/>
          <w:szCs w:val="28"/>
        </w:rPr>
      </w:pPr>
      <w:r w:rsidRPr="00196B97">
        <w:rPr>
          <w:rFonts w:ascii="Tahoma" w:hAnsi="Tahoma" w:cs="Tahoma"/>
          <w:b/>
          <w:color w:val="004990"/>
          <w:sz w:val="24"/>
          <w:szCs w:val="28"/>
        </w:rPr>
        <w:t>ANEXOS</w:t>
      </w:r>
    </w:p>
    <w:p w14:paraId="24742DFF" w14:textId="77777777" w:rsidR="00AA030D" w:rsidRPr="00196B97" w:rsidRDefault="00AA030D" w:rsidP="00AA030D">
      <w:pPr>
        <w:rPr>
          <w:rFonts w:ascii="Arial" w:hAnsi="Arial" w:cs="Arial"/>
          <w:i/>
          <w:color w:val="004990"/>
          <w:sz w:val="14"/>
          <w:szCs w:val="20"/>
        </w:rPr>
      </w:pPr>
    </w:p>
    <w:p w14:paraId="18156702" w14:textId="77777777" w:rsidR="00AA030D" w:rsidRPr="00196B97" w:rsidRDefault="00AA030D" w:rsidP="00AA030D">
      <w:pPr>
        <w:rPr>
          <w:rFonts w:ascii="Arial" w:hAnsi="Arial" w:cs="Arial"/>
          <w:i/>
          <w:color w:val="004990"/>
          <w:sz w:val="14"/>
          <w:szCs w:val="20"/>
        </w:rPr>
      </w:pPr>
    </w:p>
    <w:p w14:paraId="081D6343" w14:textId="77777777" w:rsidR="00AA030D" w:rsidRPr="00196B97" w:rsidRDefault="00AA030D" w:rsidP="00AA030D">
      <w:pPr>
        <w:rPr>
          <w:rFonts w:ascii="Arial" w:hAnsi="Arial" w:cs="Arial"/>
          <w:i/>
          <w:color w:val="004990"/>
          <w:sz w:val="14"/>
          <w:szCs w:val="20"/>
        </w:rPr>
      </w:pPr>
    </w:p>
    <w:p w14:paraId="6A75C945" w14:textId="77777777" w:rsidR="00AA030D" w:rsidRPr="00196B97" w:rsidRDefault="00AA030D" w:rsidP="00AA030D">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43B7444B" w14:textId="77777777" w:rsidR="00AA030D" w:rsidRPr="00196B97" w:rsidRDefault="00AA030D" w:rsidP="00AA030D">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8C3BE1F" w14:textId="77777777" w:rsidR="00AA030D" w:rsidRPr="00196B97" w:rsidRDefault="00AA030D" w:rsidP="00AA030D">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3861930A" w14:textId="77777777" w:rsidR="00AA030D" w:rsidRPr="00196B97" w:rsidRDefault="00AA030D" w:rsidP="00AA030D">
      <w:pPr>
        <w:rPr>
          <w:rFonts w:ascii="Tahoma" w:hAnsi="Tahoma" w:cs="Tahoma"/>
          <w:color w:val="004990"/>
          <w:sz w:val="20"/>
          <w:szCs w:val="22"/>
        </w:rPr>
      </w:pPr>
    </w:p>
    <w:p w14:paraId="1252B011" w14:textId="77777777" w:rsidR="00AA030D" w:rsidRPr="00196B97" w:rsidRDefault="00AA030D" w:rsidP="00AA030D">
      <w:pPr>
        <w:rPr>
          <w:rFonts w:ascii="Tahoma" w:hAnsi="Tahoma" w:cs="Tahoma"/>
          <w:color w:val="004990"/>
          <w:sz w:val="20"/>
          <w:szCs w:val="22"/>
        </w:rPr>
      </w:pPr>
    </w:p>
    <w:p w14:paraId="09392FF4" w14:textId="77777777" w:rsidR="00AA030D" w:rsidRPr="00196B97" w:rsidRDefault="00AA030D" w:rsidP="00AA030D">
      <w:pPr>
        <w:rPr>
          <w:rFonts w:ascii="Tahoma" w:hAnsi="Tahoma" w:cs="Tahoma"/>
          <w:color w:val="004990"/>
          <w:sz w:val="20"/>
          <w:szCs w:val="22"/>
        </w:rPr>
      </w:pPr>
    </w:p>
    <w:p w14:paraId="71F16AD2" w14:textId="77777777" w:rsidR="00AA030D" w:rsidRPr="00196B97" w:rsidRDefault="00AA030D" w:rsidP="00AA030D">
      <w:pPr>
        <w:rPr>
          <w:rFonts w:ascii="Tahoma" w:hAnsi="Tahoma" w:cs="Tahoma"/>
          <w:color w:val="004990"/>
          <w:sz w:val="20"/>
          <w:szCs w:val="22"/>
        </w:rPr>
      </w:pPr>
    </w:p>
    <w:p w14:paraId="559BE98E" w14:textId="77777777" w:rsidR="00AA030D" w:rsidRPr="00196B97" w:rsidRDefault="00AA030D" w:rsidP="00AA030D">
      <w:pPr>
        <w:rPr>
          <w:rFonts w:ascii="Tahoma" w:hAnsi="Tahoma" w:cs="Tahoma"/>
          <w:color w:val="004990"/>
          <w:sz w:val="20"/>
          <w:szCs w:val="22"/>
        </w:rPr>
      </w:pPr>
    </w:p>
    <w:p w14:paraId="595BE2BF" w14:textId="77777777" w:rsidR="00AA030D" w:rsidRPr="00196B97" w:rsidRDefault="00AA030D" w:rsidP="00AA030D">
      <w:pPr>
        <w:rPr>
          <w:rFonts w:ascii="Tahoma" w:hAnsi="Tahoma" w:cs="Tahoma"/>
          <w:color w:val="004990"/>
          <w:sz w:val="20"/>
          <w:szCs w:val="22"/>
        </w:rPr>
      </w:pPr>
    </w:p>
    <w:p w14:paraId="3516A463" w14:textId="77777777" w:rsidR="00AA030D" w:rsidRPr="00196B97" w:rsidRDefault="00AA030D" w:rsidP="00AA030D">
      <w:pPr>
        <w:rPr>
          <w:rFonts w:ascii="Tahoma" w:hAnsi="Tahoma" w:cs="Tahoma"/>
          <w:color w:val="004990"/>
          <w:sz w:val="20"/>
          <w:szCs w:val="22"/>
        </w:rPr>
      </w:pPr>
    </w:p>
    <w:p w14:paraId="40AD2C20" w14:textId="77777777" w:rsidR="00AA030D" w:rsidRPr="00196B97" w:rsidRDefault="00AA030D" w:rsidP="00AA030D">
      <w:pPr>
        <w:rPr>
          <w:rFonts w:ascii="Tahoma" w:hAnsi="Tahoma" w:cs="Tahoma"/>
          <w:color w:val="004990"/>
          <w:sz w:val="20"/>
          <w:szCs w:val="22"/>
        </w:rPr>
      </w:pPr>
    </w:p>
    <w:p w14:paraId="4E82B060" w14:textId="77777777" w:rsidR="00AA030D" w:rsidRPr="00196B97" w:rsidRDefault="00AA030D" w:rsidP="00AA030D">
      <w:pPr>
        <w:rPr>
          <w:rFonts w:ascii="Tahoma" w:hAnsi="Tahoma" w:cs="Tahoma"/>
          <w:color w:val="004990"/>
          <w:sz w:val="20"/>
          <w:szCs w:val="22"/>
        </w:rPr>
      </w:pPr>
    </w:p>
    <w:p w14:paraId="06B52A2C" w14:textId="77777777" w:rsidR="00AA030D" w:rsidRPr="00196B97" w:rsidRDefault="00AA030D" w:rsidP="00AA030D">
      <w:pPr>
        <w:rPr>
          <w:rFonts w:ascii="Tahoma" w:hAnsi="Tahoma" w:cs="Tahoma"/>
          <w:color w:val="004990"/>
          <w:sz w:val="20"/>
          <w:szCs w:val="22"/>
        </w:rPr>
      </w:pPr>
    </w:p>
    <w:p w14:paraId="6F1F7E8C" w14:textId="77777777" w:rsidR="00AA030D" w:rsidRPr="00196B97" w:rsidRDefault="00AA030D" w:rsidP="00AA030D">
      <w:pPr>
        <w:rPr>
          <w:rFonts w:ascii="Tahoma" w:hAnsi="Tahoma" w:cs="Tahoma"/>
          <w:color w:val="004990"/>
          <w:sz w:val="20"/>
          <w:szCs w:val="22"/>
        </w:rPr>
      </w:pPr>
    </w:p>
    <w:p w14:paraId="2646B347" w14:textId="77777777" w:rsidR="00AA030D" w:rsidRPr="00196B97" w:rsidRDefault="00AA030D" w:rsidP="00AA030D">
      <w:pPr>
        <w:rPr>
          <w:rFonts w:ascii="Tahoma" w:hAnsi="Tahoma" w:cs="Tahoma"/>
          <w:color w:val="004990"/>
          <w:sz w:val="20"/>
          <w:szCs w:val="22"/>
        </w:rPr>
      </w:pPr>
    </w:p>
    <w:p w14:paraId="01586C5C" w14:textId="77777777" w:rsidR="00AA030D" w:rsidRPr="00196B97" w:rsidRDefault="00AA030D" w:rsidP="00AA030D">
      <w:pPr>
        <w:rPr>
          <w:rFonts w:ascii="Tahoma" w:hAnsi="Tahoma" w:cs="Tahoma"/>
          <w:color w:val="004990"/>
          <w:sz w:val="20"/>
          <w:szCs w:val="22"/>
        </w:rPr>
      </w:pPr>
    </w:p>
    <w:p w14:paraId="3841B66D" w14:textId="77777777" w:rsidR="00AA030D" w:rsidRPr="005F0EE1" w:rsidRDefault="00AA030D" w:rsidP="00AA030D">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A030D" w:rsidRPr="005F0EE1" w14:paraId="0A5CFD9E" w14:textId="77777777" w:rsidTr="00887617">
        <w:trPr>
          <w:trHeight w:val="617"/>
        </w:trPr>
        <w:tc>
          <w:tcPr>
            <w:tcW w:w="2410" w:type="dxa"/>
            <w:shd w:val="clear" w:color="auto" w:fill="004990"/>
            <w:vAlign w:val="center"/>
          </w:tcPr>
          <w:p w14:paraId="4C00457F" w14:textId="77777777" w:rsidR="00AA030D" w:rsidRPr="005F0EE1" w:rsidRDefault="00AA030D" w:rsidP="0088761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1</w:t>
            </w:r>
          </w:p>
        </w:tc>
        <w:tc>
          <w:tcPr>
            <w:tcW w:w="7365" w:type="dxa"/>
            <w:vAlign w:val="center"/>
          </w:tcPr>
          <w:p w14:paraId="4176EC88" w14:textId="77777777" w:rsidR="00AA030D" w:rsidRPr="005F0EE1" w:rsidRDefault="00AA030D" w:rsidP="00887617">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14:paraId="2C7A5291" w14:textId="77777777" w:rsidR="00AA030D" w:rsidRPr="005F0EE1" w:rsidRDefault="00AA030D" w:rsidP="00AA030D">
      <w:pPr>
        <w:ind w:left="348"/>
        <w:jc w:val="both"/>
        <w:rPr>
          <w:rFonts w:ascii="Tahoma" w:hAnsi="Tahoma" w:cs="Tahoma"/>
          <w:b/>
          <w:color w:val="1F497D"/>
          <w:lang w:val="pt-BR"/>
        </w:rPr>
      </w:pPr>
    </w:p>
    <w:p w14:paraId="6BBE590B" w14:textId="77777777" w:rsidR="00AA030D" w:rsidRPr="005F0EE1" w:rsidRDefault="00AA030D" w:rsidP="00AA030D">
      <w:pPr>
        <w:ind w:left="348"/>
        <w:jc w:val="both"/>
        <w:rPr>
          <w:rFonts w:ascii="Tahoma" w:hAnsi="Tahoma" w:cs="Tahoma"/>
          <w:b/>
          <w:color w:val="1F497D"/>
          <w:sz w:val="22"/>
          <w:szCs w:val="22"/>
        </w:rPr>
      </w:pPr>
    </w:p>
    <w:p w14:paraId="006AE912" w14:textId="77777777" w:rsidR="00AA030D" w:rsidRPr="005F0EE1" w:rsidRDefault="00AA030D" w:rsidP="00AA030D">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14:paraId="207C0493" w14:textId="77777777" w:rsidR="00AA030D" w:rsidRPr="005F0EE1" w:rsidRDefault="00AA030D" w:rsidP="00AA030D">
      <w:pPr>
        <w:jc w:val="both"/>
        <w:rPr>
          <w:rFonts w:ascii="Tahoma" w:hAnsi="Tahoma" w:cs="Tahoma"/>
          <w:b/>
          <w:color w:val="C00000"/>
        </w:rPr>
      </w:pPr>
    </w:p>
    <w:p w14:paraId="50C8353F"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BAF9FEC"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7" w:name="_Toc130955312"/>
      <w:bookmarkStart w:id="8" w:name="_Toc130955253"/>
    </w:p>
    <w:p w14:paraId="0B96DD6E"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7"/>
      <w:bookmarkEnd w:id="8"/>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35B97D62"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9" w:name="_Toc130955313"/>
      <w:bookmarkStart w:id="10" w:name="_Toc130955254"/>
    </w:p>
    <w:p w14:paraId="280BE9D3"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9"/>
      <w:bookmarkEnd w:id="10"/>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C161998" w14:textId="77777777" w:rsidR="00AA030D" w:rsidRPr="005F0EE1" w:rsidRDefault="00AA030D" w:rsidP="00AA030D">
      <w:pPr>
        <w:numPr>
          <w:ilvl w:val="0"/>
          <w:numId w:val="23"/>
        </w:numPr>
        <w:spacing w:after="200"/>
        <w:ind w:left="567" w:hanging="567"/>
        <w:jc w:val="both"/>
        <w:rPr>
          <w:rFonts w:ascii="Tahoma" w:hAnsi="Tahoma" w:cs="Tahoma"/>
          <w:color w:val="365F91"/>
          <w:sz w:val="22"/>
          <w:szCs w:val="22"/>
        </w:rPr>
      </w:pPr>
      <w:bookmarkStart w:id="11" w:name="_Toc301514304"/>
      <w:bookmarkStart w:id="12" w:name="_Toc280114083"/>
      <w:bookmarkStart w:id="13" w:name="_Toc273432959"/>
      <w:bookmarkStart w:id="14" w:name="_Toc301514303"/>
      <w:bookmarkStart w:id="15" w:name="_Toc280114082"/>
      <w:bookmarkStart w:id="16" w:name="_Toc273432958"/>
      <w:bookmarkStart w:id="17" w:name="_Toc247462134"/>
      <w:r w:rsidRPr="005F0EE1">
        <w:rPr>
          <w:rFonts w:ascii="Tahoma" w:hAnsi="Tahoma" w:cs="Tahoma"/>
          <w:b/>
          <w:color w:val="365F91"/>
          <w:sz w:val="22"/>
          <w:szCs w:val="22"/>
        </w:rPr>
        <w:t>Prohibición de Competencia</w:t>
      </w:r>
      <w:bookmarkEnd w:id="11"/>
      <w:bookmarkEnd w:id="12"/>
      <w:bookmarkEnd w:id="13"/>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14:paraId="26E0C32C" w14:textId="77777777" w:rsidR="00AA030D" w:rsidRPr="005F0EE1" w:rsidRDefault="00AA030D" w:rsidP="00AA030D">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17AC38A4" w14:textId="77777777" w:rsidR="00AA030D" w:rsidRPr="005F0EE1" w:rsidRDefault="00AA030D" w:rsidP="00AA030D">
      <w:pPr>
        <w:ind w:left="567"/>
        <w:jc w:val="both"/>
        <w:rPr>
          <w:rFonts w:ascii="Tahoma" w:hAnsi="Tahoma" w:cs="Tahoma"/>
          <w:color w:val="365F91"/>
        </w:rPr>
      </w:pPr>
    </w:p>
    <w:p w14:paraId="4505B442" w14:textId="77777777" w:rsidR="00AA030D" w:rsidRPr="005F0EE1" w:rsidRDefault="00AA030D" w:rsidP="00AA030D">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14:paraId="06E1292A" w14:textId="77777777" w:rsidR="00AA030D" w:rsidRPr="005F0EE1" w:rsidRDefault="00AA030D" w:rsidP="00AA030D">
      <w:pPr>
        <w:ind w:left="567"/>
        <w:jc w:val="both"/>
        <w:rPr>
          <w:rFonts w:ascii="Tahoma" w:hAnsi="Tahoma" w:cs="Tahoma"/>
          <w:color w:val="365F91"/>
          <w:sz w:val="22"/>
          <w:szCs w:val="22"/>
        </w:rPr>
      </w:pPr>
    </w:p>
    <w:p w14:paraId="06F4D3ED" w14:textId="77777777" w:rsidR="00AA030D" w:rsidRPr="005F0EE1" w:rsidRDefault="00AA030D" w:rsidP="00AA030D">
      <w:pPr>
        <w:numPr>
          <w:ilvl w:val="0"/>
          <w:numId w:val="23"/>
        </w:numPr>
        <w:ind w:left="567" w:hanging="567"/>
        <w:jc w:val="both"/>
        <w:rPr>
          <w:rFonts w:ascii="Tahoma" w:hAnsi="Tahoma" w:cs="Tahoma"/>
          <w:b/>
          <w:color w:val="365F91"/>
          <w:sz w:val="22"/>
          <w:szCs w:val="22"/>
        </w:rPr>
      </w:pPr>
      <w:bookmarkStart w:id="18" w:name="_Toc301514305"/>
      <w:bookmarkStart w:id="19" w:name="_Toc280114084"/>
      <w:bookmarkStart w:id="20" w:name="_Toc278876163"/>
      <w:r w:rsidRPr="005F0EE1">
        <w:rPr>
          <w:rFonts w:ascii="Tahoma" w:hAnsi="Tahoma" w:cs="Tahoma"/>
          <w:b/>
          <w:color w:val="365F91"/>
          <w:sz w:val="22"/>
          <w:szCs w:val="22"/>
        </w:rPr>
        <w:t>Impedidos de Participar</w:t>
      </w:r>
      <w:bookmarkEnd w:id="18"/>
      <w:bookmarkEnd w:id="19"/>
      <w:bookmarkEnd w:id="20"/>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14:paraId="7972F041" w14:textId="77777777" w:rsidR="00AA030D" w:rsidRPr="005F0EE1" w:rsidRDefault="00AA030D" w:rsidP="00AA030D">
      <w:pPr>
        <w:ind w:left="567"/>
        <w:jc w:val="both"/>
        <w:rPr>
          <w:rFonts w:ascii="Tahoma" w:hAnsi="Tahoma" w:cs="Tahoma"/>
          <w:b/>
          <w:color w:val="365F91"/>
          <w:sz w:val="22"/>
          <w:szCs w:val="22"/>
        </w:rPr>
      </w:pPr>
    </w:p>
    <w:p w14:paraId="4977E08E" w14:textId="77777777" w:rsidR="00AA030D" w:rsidRPr="005F0EE1" w:rsidRDefault="00AA030D" w:rsidP="00AA030D">
      <w:pPr>
        <w:rPr>
          <w:rFonts w:ascii="Tahoma" w:hAnsi="Tahoma" w:cs="Tahoma"/>
          <w:b/>
          <w:color w:val="365F91"/>
          <w:sz w:val="22"/>
          <w:szCs w:val="22"/>
        </w:rPr>
      </w:pPr>
      <w:bookmarkStart w:id="21" w:name="_Toc304889409"/>
      <w:bookmarkStart w:id="22" w:name="_Toc304889488"/>
      <w:bookmarkStart w:id="23" w:name="_Toc304909215"/>
      <w:bookmarkStart w:id="24" w:name="_Toc305014209"/>
      <w:r w:rsidRPr="005F0EE1">
        <w:rPr>
          <w:rFonts w:ascii="Tahoma" w:hAnsi="Tahoma" w:cs="Tahoma"/>
          <w:b/>
          <w:color w:val="365F91"/>
          <w:sz w:val="22"/>
          <w:szCs w:val="22"/>
        </w:rPr>
        <w:t>Consideraciones previas a la presentación de propuestas</w:t>
      </w:r>
      <w:bookmarkEnd w:id="21"/>
      <w:bookmarkEnd w:id="22"/>
      <w:bookmarkEnd w:id="23"/>
      <w:bookmarkEnd w:id="24"/>
    </w:p>
    <w:p w14:paraId="16EE73A4" w14:textId="77777777" w:rsidR="00AA030D" w:rsidRPr="005F0EE1" w:rsidRDefault="00AA030D" w:rsidP="00AA030D">
      <w:pPr>
        <w:rPr>
          <w:rFonts w:ascii="Tahoma" w:hAnsi="Tahoma" w:cs="Tahoma"/>
          <w:b/>
          <w:color w:val="365F91"/>
          <w:sz w:val="22"/>
          <w:szCs w:val="22"/>
        </w:rPr>
      </w:pPr>
    </w:p>
    <w:p w14:paraId="54D71C11" w14:textId="77777777" w:rsidR="00AA030D" w:rsidRPr="005F0EE1" w:rsidRDefault="00AA030D" w:rsidP="00AA030D">
      <w:pPr>
        <w:numPr>
          <w:ilvl w:val="0"/>
          <w:numId w:val="23"/>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B5C8893" w14:textId="77777777" w:rsidR="00AA030D" w:rsidRPr="005F0EE1" w:rsidRDefault="00AA030D" w:rsidP="00AA030D">
      <w:pPr>
        <w:ind w:left="567" w:hanging="567"/>
        <w:jc w:val="both"/>
        <w:rPr>
          <w:rFonts w:ascii="Tahoma" w:hAnsi="Tahoma" w:cs="Tahoma"/>
          <w:b/>
          <w:color w:val="365F91"/>
          <w:sz w:val="22"/>
          <w:szCs w:val="22"/>
        </w:rPr>
      </w:pPr>
    </w:p>
    <w:p w14:paraId="07F0456C"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7A407CB" w14:textId="77777777" w:rsidR="00AA030D" w:rsidRPr="005F0EE1" w:rsidRDefault="00AA030D" w:rsidP="00AA030D">
      <w:pPr>
        <w:ind w:left="567" w:hanging="567"/>
        <w:jc w:val="both"/>
        <w:rPr>
          <w:rFonts w:ascii="Tahoma" w:hAnsi="Tahoma" w:cs="Tahoma"/>
          <w:color w:val="365F91"/>
          <w:sz w:val="22"/>
          <w:szCs w:val="22"/>
        </w:rPr>
      </w:pPr>
    </w:p>
    <w:p w14:paraId="5ACBBC21"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4FD1F78" w14:textId="77777777" w:rsidR="00AA030D" w:rsidRPr="005F0EE1" w:rsidRDefault="00AA030D" w:rsidP="00AA030D">
      <w:pPr>
        <w:ind w:left="567" w:hanging="567"/>
        <w:jc w:val="both"/>
        <w:rPr>
          <w:rFonts w:ascii="Tahoma" w:hAnsi="Tahoma" w:cs="Tahoma"/>
          <w:color w:val="365F91"/>
          <w:sz w:val="22"/>
          <w:szCs w:val="22"/>
        </w:rPr>
      </w:pPr>
    </w:p>
    <w:p w14:paraId="0DAD2480"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14:paraId="465DF72D" w14:textId="77777777" w:rsidR="00AA030D" w:rsidRPr="005F0EE1" w:rsidRDefault="00AA030D" w:rsidP="00AA030D">
      <w:pPr>
        <w:ind w:left="720"/>
        <w:jc w:val="both"/>
        <w:rPr>
          <w:rFonts w:ascii="Tahoma" w:hAnsi="Tahoma" w:cs="Tahoma"/>
          <w:color w:val="365F91"/>
          <w:sz w:val="22"/>
          <w:szCs w:val="22"/>
        </w:rPr>
      </w:pPr>
    </w:p>
    <w:bookmarkEnd w:id="14"/>
    <w:bookmarkEnd w:id="15"/>
    <w:bookmarkEnd w:id="16"/>
    <w:bookmarkEnd w:id="17"/>
    <w:p w14:paraId="1DE0476D" w14:textId="77777777" w:rsidR="00AA030D" w:rsidRPr="005F0EE1" w:rsidRDefault="00AA030D" w:rsidP="00AA030D">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14:paraId="4020DE6A" w14:textId="77777777" w:rsidR="00AA030D" w:rsidRPr="005F0EE1" w:rsidRDefault="00AA030D" w:rsidP="00AA030D">
      <w:pPr>
        <w:jc w:val="both"/>
        <w:rPr>
          <w:rFonts w:ascii="Tahoma" w:hAnsi="Tahoma" w:cs="Tahoma"/>
          <w:b/>
          <w:color w:val="365F91"/>
          <w:sz w:val="22"/>
          <w:szCs w:val="22"/>
        </w:rPr>
      </w:pPr>
    </w:p>
    <w:p w14:paraId="48015CBA"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14:paraId="774F2BB3" w14:textId="77777777" w:rsidR="00AA030D" w:rsidRPr="005F0EE1" w:rsidRDefault="00AA030D" w:rsidP="00AA030D">
      <w:pPr>
        <w:ind w:left="567" w:hanging="567"/>
        <w:jc w:val="both"/>
        <w:rPr>
          <w:rFonts w:ascii="Tahoma" w:hAnsi="Tahoma" w:cs="Tahoma"/>
          <w:color w:val="365F91"/>
          <w:sz w:val="22"/>
          <w:szCs w:val="22"/>
        </w:rPr>
      </w:pPr>
    </w:p>
    <w:p w14:paraId="334C73F4"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17093049" w14:textId="77777777" w:rsidR="00AA030D" w:rsidRPr="005F0EE1" w:rsidRDefault="00AA030D" w:rsidP="00AA030D">
      <w:pPr>
        <w:ind w:left="720"/>
        <w:rPr>
          <w:rFonts w:ascii="Tahoma" w:hAnsi="Tahoma" w:cs="Tahoma"/>
          <w:color w:val="365F91"/>
          <w:sz w:val="22"/>
          <w:szCs w:val="22"/>
          <w:lang w:eastAsia="en-US"/>
        </w:rPr>
      </w:pPr>
    </w:p>
    <w:p w14:paraId="568E0F6C"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22F29733"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14:paraId="4F9F47C2" w14:textId="77777777" w:rsidR="00AA030D" w:rsidRPr="005F0EE1" w:rsidRDefault="00AA030D" w:rsidP="00AA030D">
      <w:pPr>
        <w:ind w:left="720"/>
        <w:rPr>
          <w:rFonts w:ascii="Tahoma" w:hAnsi="Tahoma" w:cs="Tahoma"/>
          <w:color w:val="365F91"/>
          <w:sz w:val="22"/>
          <w:szCs w:val="22"/>
          <w:lang w:eastAsia="en-US"/>
        </w:rPr>
      </w:pPr>
    </w:p>
    <w:p w14:paraId="2C90BB37" w14:textId="77777777" w:rsidR="00AA030D" w:rsidRPr="005F0EE1" w:rsidRDefault="00AA030D" w:rsidP="009D6F0D">
      <w:pPr>
        <w:numPr>
          <w:ilvl w:val="0"/>
          <w:numId w:val="36"/>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14:paraId="476AE95F" w14:textId="77777777" w:rsidR="00AA030D" w:rsidRPr="005F0EE1" w:rsidRDefault="00AA030D" w:rsidP="009D6F0D">
      <w:pPr>
        <w:numPr>
          <w:ilvl w:val="0"/>
          <w:numId w:val="36"/>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14:paraId="6B87CAC9"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14:paraId="537B62BA"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14:paraId="3F874E04"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14:paraId="44C8BE21"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14:paraId="6432C730"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14:paraId="0B10560E"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14:paraId="0CC213DB"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14:paraId="0C8077F4" w14:textId="77777777" w:rsidR="00AA030D" w:rsidRPr="005F0EE1" w:rsidRDefault="00AA030D" w:rsidP="009D6F0D">
      <w:pPr>
        <w:numPr>
          <w:ilvl w:val="1"/>
          <w:numId w:val="36"/>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14:paraId="37867261" w14:textId="77777777" w:rsidR="00AA030D" w:rsidRPr="005F0EE1" w:rsidRDefault="00AA030D" w:rsidP="00AA030D">
      <w:pPr>
        <w:tabs>
          <w:tab w:val="left" w:pos="1701"/>
        </w:tabs>
        <w:ind w:left="1134"/>
        <w:jc w:val="both"/>
        <w:rPr>
          <w:rFonts w:ascii="Tahoma" w:hAnsi="Tahoma" w:cs="Tahoma"/>
          <w:color w:val="365F91"/>
          <w:sz w:val="22"/>
          <w:szCs w:val="22"/>
          <w:lang w:val="es-BO" w:eastAsia="en-US"/>
        </w:rPr>
      </w:pPr>
    </w:p>
    <w:p w14:paraId="3BDEC98E" w14:textId="77777777" w:rsidR="00AA030D" w:rsidRPr="005F0EE1" w:rsidRDefault="00AA030D" w:rsidP="00AA030D">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14:paraId="6CE73003" w14:textId="77777777" w:rsidR="00AA030D" w:rsidRPr="005F0EE1" w:rsidRDefault="00AA030D" w:rsidP="00AA030D">
      <w:pPr>
        <w:spacing w:after="120"/>
        <w:ind w:left="426"/>
        <w:jc w:val="both"/>
        <w:rPr>
          <w:rFonts w:ascii="Tahoma" w:hAnsi="Tahoma" w:cs="Tahoma"/>
          <w:color w:val="004990"/>
          <w:sz w:val="22"/>
          <w:szCs w:val="22"/>
          <w:lang w:val="es-BO" w:eastAsia="en-US"/>
        </w:rPr>
      </w:pPr>
    </w:p>
    <w:p w14:paraId="7C29E4B6"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6E38239C" w14:textId="77777777" w:rsidR="00AA030D" w:rsidRPr="005F0EE1" w:rsidRDefault="00AA030D" w:rsidP="00AA030D">
      <w:pPr>
        <w:spacing w:after="120"/>
        <w:ind w:left="426"/>
        <w:jc w:val="both"/>
        <w:rPr>
          <w:rFonts w:ascii="Tahoma" w:hAnsi="Tahoma" w:cs="Tahoma"/>
          <w:color w:val="365F91"/>
          <w:sz w:val="22"/>
          <w:szCs w:val="22"/>
          <w:lang w:val="es-BO" w:eastAsia="en-US"/>
        </w:rPr>
      </w:pPr>
    </w:p>
    <w:p w14:paraId="7ABAFD7F" w14:textId="77777777" w:rsidR="00AA030D" w:rsidRPr="005F0EE1" w:rsidRDefault="00AA030D" w:rsidP="009D6F0D">
      <w:pPr>
        <w:numPr>
          <w:ilvl w:val="0"/>
          <w:numId w:val="26"/>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14:paraId="729BEBA4" w14:textId="77777777" w:rsidR="00AA030D" w:rsidRPr="005F0EE1" w:rsidRDefault="00AA030D" w:rsidP="009D6F0D">
      <w:pPr>
        <w:numPr>
          <w:ilvl w:val="0"/>
          <w:numId w:val="26"/>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14:paraId="62ABF22E" w14:textId="77777777" w:rsidR="00AA030D" w:rsidRPr="005F0EE1" w:rsidRDefault="00AA030D" w:rsidP="009D6F0D">
      <w:pPr>
        <w:numPr>
          <w:ilvl w:val="0"/>
          <w:numId w:val="26"/>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7976B56F" w14:textId="77777777" w:rsidR="00AA030D" w:rsidRPr="005F0EE1" w:rsidRDefault="00AA030D" w:rsidP="00AA030D">
      <w:pPr>
        <w:ind w:left="1068"/>
        <w:jc w:val="both"/>
        <w:rPr>
          <w:rFonts w:ascii="Tahoma" w:hAnsi="Tahoma" w:cs="Tahoma"/>
          <w:color w:val="365F91"/>
          <w:sz w:val="22"/>
          <w:szCs w:val="22"/>
        </w:rPr>
      </w:pPr>
    </w:p>
    <w:p w14:paraId="5A1B64A6"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5" w:name="_Toc130955328"/>
      <w:bookmarkStart w:id="26" w:name="_Toc130955269"/>
      <w:r w:rsidRPr="005F0EE1">
        <w:rPr>
          <w:rFonts w:ascii="Tahoma" w:hAnsi="Tahoma" w:cs="Tahoma"/>
          <w:b/>
          <w:color w:val="365F91"/>
          <w:sz w:val="22"/>
          <w:szCs w:val="22"/>
        </w:rPr>
        <w:t xml:space="preserve">Anulación </w:t>
      </w:r>
      <w:bookmarkEnd w:id="25"/>
      <w:bookmarkEnd w:id="26"/>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67F121EC" w14:textId="77777777" w:rsidR="00AA030D" w:rsidRPr="005F0EE1" w:rsidRDefault="00AA030D" w:rsidP="00AA030D">
      <w:pPr>
        <w:jc w:val="both"/>
        <w:rPr>
          <w:rFonts w:ascii="Tahoma" w:hAnsi="Tahoma" w:cs="Tahoma"/>
          <w:color w:val="365F91"/>
          <w:sz w:val="22"/>
          <w:szCs w:val="22"/>
        </w:rPr>
      </w:pPr>
    </w:p>
    <w:p w14:paraId="28AF50F9" w14:textId="77777777" w:rsidR="00AA030D" w:rsidRPr="005F0EE1" w:rsidRDefault="00AA030D" w:rsidP="00AA030D">
      <w:pPr>
        <w:numPr>
          <w:ilvl w:val="0"/>
          <w:numId w:val="24"/>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68C22C0F" w14:textId="77777777" w:rsidR="00AA030D" w:rsidRPr="005F0EE1" w:rsidRDefault="00AA030D" w:rsidP="00AA030D">
      <w:pPr>
        <w:numPr>
          <w:ilvl w:val="0"/>
          <w:numId w:val="24"/>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7C211FDA" w14:textId="77777777" w:rsidR="00AA030D" w:rsidRPr="005F0EE1" w:rsidRDefault="00AA030D" w:rsidP="00AA030D">
      <w:pPr>
        <w:numPr>
          <w:ilvl w:val="0"/>
          <w:numId w:val="24"/>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14:paraId="1DCFD752" w14:textId="77777777" w:rsidR="00AA030D" w:rsidRPr="005F0EE1" w:rsidRDefault="00AA030D" w:rsidP="00AA030D">
      <w:pPr>
        <w:ind w:left="1418"/>
        <w:jc w:val="both"/>
        <w:rPr>
          <w:rFonts w:ascii="Tahoma" w:hAnsi="Tahoma" w:cs="Tahoma"/>
          <w:color w:val="004990"/>
          <w:sz w:val="22"/>
          <w:szCs w:val="22"/>
        </w:rPr>
      </w:pPr>
    </w:p>
    <w:p w14:paraId="498438A2" w14:textId="77777777" w:rsidR="00AA030D" w:rsidRPr="005F0EE1" w:rsidRDefault="00AA030D" w:rsidP="00AA030D">
      <w:pPr>
        <w:numPr>
          <w:ilvl w:val="0"/>
          <w:numId w:val="23"/>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14:paraId="707D8281" w14:textId="77777777" w:rsidR="00AA030D" w:rsidRPr="005F0EE1" w:rsidRDefault="00AA030D" w:rsidP="00AA030D">
      <w:pPr>
        <w:ind w:left="567"/>
        <w:jc w:val="both"/>
        <w:rPr>
          <w:rFonts w:ascii="Tahoma" w:hAnsi="Tahoma" w:cs="Tahoma"/>
          <w:color w:val="365F91"/>
          <w:sz w:val="22"/>
          <w:szCs w:val="22"/>
        </w:rPr>
      </w:pPr>
    </w:p>
    <w:p w14:paraId="1A047F09"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14:paraId="398A2C99"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14:paraId="04DDC97F"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14:paraId="4B87AD6E"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14:paraId="2F1539D1" w14:textId="77777777" w:rsidR="00AA030D" w:rsidRPr="005F0EE1" w:rsidRDefault="00AA030D" w:rsidP="00AA030D">
      <w:pPr>
        <w:numPr>
          <w:ilvl w:val="0"/>
          <w:numId w:val="25"/>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14:paraId="5C57CD22" w14:textId="77777777" w:rsidR="00AA030D" w:rsidRPr="005F0EE1" w:rsidRDefault="00AA030D" w:rsidP="00AA030D">
      <w:pPr>
        <w:numPr>
          <w:ilvl w:val="0"/>
          <w:numId w:val="25"/>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14:paraId="2F6572C2" w14:textId="77777777" w:rsidR="00AA030D" w:rsidRPr="005F0EE1" w:rsidRDefault="00AA030D" w:rsidP="00AA030D">
      <w:pPr>
        <w:jc w:val="both"/>
        <w:rPr>
          <w:rFonts w:ascii="Tahoma" w:hAnsi="Tahoma" w:cs="Tahoma"/>
          <w:color w:val="365F91"/>
          <w:sz w:val="22"/>
          <w:szCs w:val="22"/>
        </w:rPr>
      </w:pPr>
    </w:p>
    <w:p w14:paraId="61F05B69" w14:textId="77777777" w:rsidR="00AA030D" w:rsidRPr="005F0EE1" w:rsidRDefault="00AA030D" w:rsidP="00AA030D">
      <w:pPr>
        <w:numPr>
          <w:ilvl w:val="0"/>
          <w:numId w:val="23"/>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5CEFAA4D" w14:textId="77777777" w:rsidR="00AA030D" w:rsidRPr="005F0EE1" w:rsidRDefault="00AA030D" w:rsidP="00AA030D">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A030D" w:rsidRPr="005F0EE1" w14:paraId="159E92EC" w14:textId="77777777" w:rsidTr="00887617">
        <w:trPr>
          <w:trHeight w:val="617"/>
        </w:trPr>
        <w:tc>
          <w:tcPr>
            <w:tcW w:w="2410" w:type="dxa"/>
            <w:shd w:val="clear" w:color="auto" w:fill="004990"/>
            <w:vAlign w:val="center"/>
          </w:tcPr>
          <w:p w14:paraId="71654009" w14:textId="77777777" w:rsidR="00AA030D" w:rsidRPr="005F0EE1" w:rsidRDefault="00AA030D" w:rsidP="00887617">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2</w:t>
            </w:r>
          </w:p>
        </w:tc>
        <w:tc>
          <w:tcPr>
            <w:tcW w:w="7365" w:type="dxa"/>
            <w:vAlign w:val="center"/>
          </w:tcPr>
          <w:p w14:paraId="545680F8" w14:textId="77777777" w:rsidR="00AA030D" w:rsidRPr="005F0EE1" w:rsidRDefault="00AA030D" w:rsidP="00887617">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14:paraId="7F771FA1" w14:textId="77777777" w:rsidR="00AA030D" w:rsidRPr="005F0EE1" w:rsidRDefault="00AA030D" w:rsidP="00AA030D">
      <w:pPr>
        <w:ind w:left="348"/>
        <w:jc w:val="both"/>
        <w:rPr>
          <w:rFonts w:ascii="Tahoma" w:hAnsi="Tahoma" w:cs="Tahoma"/>
          <w:b/>
          <w:color w:val="1F497D"/>
          <w:lang w:val="pt-BR"/>
        </w:rPr>
      </w:pPr>
    </w:p>
    <w:p w14:paraId="180550A9" w14:textId="77777777" w:rsidR="00AA030D" w:rsidRPr="005F0EE1" w:rsidRDefault="00AA030D" w:rsidP="00AA030D">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AA030D" w:rsidRPr="005F0EE1" w14:paraId="7407B100" w14:textId="77777777" w:rsidTr="00887617">
        <w:trPr>
          <w:trHeight w:val="261"/>
        </w:trPr>
        <w:tc>
          <w:tcPr>
            <w:tcW w:w="2691" w:type="dxa"/>
            <w:tcBorders>
              <w:top w:val="nil"/>
              <w:left w:val="nil"/>
              <w:bottom w:val="nil"/>
              <w:right w:val="nil"/>
            </w:tcBorders>
            <w:tcMar>
              <w:left w:w="0" w:type="dxa"/>
              <w:right w:w="0" w:type="dxa"/>
            </w:tcMar>
            <w:vAlign w:val="center"/>
          </w:tcPr>
          <w:p w14:paraId="1EF42FE6"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14:paraId="18DE4F7E"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239C4C72"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E2D89AE" w14:textId="77777777" w:rsidR="00AA030D" w:rsidRPr="005F0EE1" w:rsidRDefault="00AA030D" w:rsidP="00887617">
            <w:pPr>
              <w:rPr>
                <w:rFonts w:ascii="Tahoma" w:hAnsi="Tahoma" w:cs="Tahoma"/>
                <w:color w:val="1F497D"/>
                <w:sz w:val="22"/>
                <w:szCs w:val="22"/>
              </w:rPr>
            </w:pPr>
          </w:p>
        </w:tc>
      </w:tr>
      <w:tr w:rsidR="00AA030D" w:rsidRPr="005F0EE1" w14:paraId="4B7BAE59" w14:textId="77777777" w:rsidTr="00887617">
        <w:trPr>
          <w:trHeight w:val="246"/>
        </w:trPr>
        <w:tc>
          <w:tcPr>
            <w:tcW w:w="2691" w:type="dxa"/>
            <w:tcBorders>
              <w:top w:val="nil"/>
              <w:left w:val="nil"/>
              <w:bottom w:val="nil"/>
              <w:right w:val="nil"/>
            </w:tcBorders>
            <w:tcMar>
              <w:left w:w="0" w:type="dxa"/>
              <w:right w:w="0" w:type="dxa"/>
            </w:tcMar>
            <w:vAlign w:val="center"/>
          </w:tcPr>
          <w:p w14:paraId="661E3034"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14:paraId="2F2C279D"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4BF87B04"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6941F26" w14:textId="77777777" w:rsidR="00AA030D" w:rsidRPr="005F0EE1" w:rsidRDefault="00AA030D" w:rsidP="00887617">
            <w:pPr>
              <w:jc w:val="center"/>
              <w:rPr>
                <w:rFonts w:ascii="Tahoma" w:hAnsi="Tahoma" w:cs="Tahoma"/>
                <w:color w:val="1F497D"/>
                <w:sz w:val="22"/>
                <w:szCs w:val="22"/>
              </w:rPr>
            </w:pPr>
          </w:p>
        </w:tc>
      </w:tr>
      <w:tr w:rsidR="00AA030D" w:rsidRPr="005F0EE1" w14:paraId="1FB6CB16" w14:textId="77777777" w:rsidTr="00887617">
        <w:trPr>
          <w:trHeight w:val="261"/>
        </w:trPr>
        <w:tc>
          <w:tcPr>
            <w:tcW w:w="2691" w:type="dxa"/>
            <w:tcBorders>
              <w:top w:val="nil"/>
              <w:left w:val="nil"/>
              <w:bottom w:val="nil"/>
              <w:right w:val="nil"/>
            </w:tcBorders>
            <w:tcMar>
              <w:left w:w="0" w:type="dxa"/>
              <w:right w:w="0" w:type="dxa"/>
            </w:tcMar>
            <w:vAlign w:val="center"/>
          </w:tcPr>
          <w:p w14:paraId="62DC795A"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14:paraId="3F28568D"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098D256F"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6E1CE5F" w14:textId="77777777" w:rsidR="00AA030D" w:rsidRPr="005F0EE1" w:rsidRDefault="00AA030D" w:rsidP="00887617">
            <w:pPr>
              <w:rPr>
                <w:rFonts w:ascii="Tahoma" w:hAnsi="Tahoma" w:cs="Tahoma"/>
                <w:color w:val="1F497D"/>
                <w:sz w:val="22"/>
                <w:szCs w:val="22"/>
              </w:rPr>
            </w:pPr>
            <w:r w:rsidRPr="005F0EE1">
              <w:rPr>
                <w:rFonts w:ascii="Tahoma" w:hAnsi="Tahoma" w:cs="Tahoma"/>
                <w:b/>
                <w:color w:val="1F497D"/>
              </w:rPr>
              <w:t>LICITACIÓN PÚBLICA xx/201</w:t>
            </w:r>
            <w:r>
              <w:rPr>
                <w:rFonts w:ascii="Tahoma" w:hAnsi="Tahoma" w:cs="Tahoma"/>
                <w:b/>
                <w:color w:val="1F497D"/>
              </w:rPr>
              <w:t>6</w:t>
            </w:r>
          </w:p>
        </w:tc>
      </w:tr>
      <w:tr w:rsidR="00AA030D" w:rsidRPr="005F0EE1" w14:paraId="7D16D1DD" w14:textId="77777777" w:rsidTr="00887617">
        <w:trPr>
          <w:trHeight w:val="261"/>
        </w:trPr>
        <w:tc>
          <w:tcPr>
            <w:tcW w:w="2691" w:type="dxa"/>
            <w:tcBorders>
              <w:top w:val="nil"/>
              <w:left w:val="nil"/>
              <w:bottom w:val="nil"/>
              <w:right w:val="nil"/>
            </w:tcBorders>
            <w:tcMar>
              <w:left w:w="0" w:type="dxa"/>
              <w:right w:w="0" w:type="dxa"/>
            </w:tcMar>
            <w:vAlign w:val="center"/>
          </w:tcPr>
          <w:p w14:paraId="4299C3CA" w14:textId="77777777" w:rsidR="00AA030D" w:rsidRPr="005F0EE1" w:rsidRDefault="00AA030D" w:rsidP="00887617">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14:paraId="1FF8EA16" w14:textId="77777777" w:rsidR="00AA030D" w:rsidRPr="005F0EE1" w:rsidRDefault="00AA030D" w:rsidP="00887617">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2B390F55" w14:textId="77777777" w:rsidR="00AA030D" w:rsidRPr="005F0EE1" w:rsidRDefault="00AA030D" w:rsidP="00887617">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70DF257" w14:textId="77777777" w:rsidR="00AA030D" w:rsidRPr="005F0EE1" w:rsidRDefault="00AA030D" w:rsidP="00887617">
            <w:pPr>
              <w:rPr>
                <w:rFonts w:ascii="Tahoma" w:hAnsi="Tahoma" w:cs="Tahoma"/>
                <w:color w:val="1F497D"/>
                <w:sz w:val="22"/>
                <w:szCs w:val="22"/>
              </w:rPr>
            </w:pPr>
          </w:p>
        </w:tc>
      </w:tr>
    </w:tbl>
    <w:p w14:paraId="6F7DF874" w14:textId="77777777" w:rsidR="00AA030D" w:rsidRPr="005F0EE1" w:rsidRDefault="00AA030D" w:rsidP="00AA030D">
      <w:pPr>
        <w:ind w:left="348"/>
        <w:jc w:val="both"/>
        <w:rPr>
          <w:rFonts w:ascii="Tahoma" w:hAnsi="Tahoma" w:cs="Tahoma"/>
          <w:color w:val="1F497D"/>
          <w:lang w:val="es-ES_tradnl"/>
        </w:rPr>
      </w:pPr>
    </w:p>
    <w:p w14:paraId="4EB16D01" w14:textId="77777777" w:rsidR="00AA030D" w:rsidRPr="005F0EE1" w:rsidRDefault="00AA030D" w:rsidP="00AA030D">
      <w:pPr>
        <w:ind w:left="348"/>
        <w:jc w:val="both"/>
        <w:rPr>
          <w:rFonts w:ascii="Tahoma" w:hAnsi="Tahoma" w:cs="Tahoma"/>
          <w:color w:val="1F497D"/>
          <w:lang w:val="es-ES_tradnl"/>
        </w:rPr>
      </w:pPr>
    </w:p>
    <w:p w14:paraId="07AFAABD" w14:textId="77777777" w:rsidR="00AA030D" w:rsidRPr="005F0EE1" w:rsidRDefault="00AA030D" w:rsidP="00AA030D">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14:paraId="7935D34C" w14:textId="77777777" w:rsidR="00AA030D" w:rsidRPr="005F0EE1" w:rsidRDefault="00AA030D" w:rsidP="00AA030D">
      <w:pPr>
        <w:jc w:val="both"/>
        <w:rPr>
          <w:rFonts w:ascii="Tahoma" w:hAnsi="Tahoma" w:cs="Tahoma"/>
          <w:color w:val="365F91"/>
          <w:sz w:val="22"/>
          <w:szCs w:val="22"/>
          <w:lang w:val="es-ES_tradnl"/>
        </w:rPr>
      </w:pPr>
    </w:p>
    <w:p w14:paraId="20F8051F" w14:textId="77777777" w:rsidR="00AA030D" w:rsidRPr="005F0EE1" w:rsidRDefault="00AA030D" w:rsidP="00AA030D">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65E92923" w14:textId="77777777" w:rsidR="00AA030D" w:rsidRPr="005F0EE1" w:rsidRDefault="00AA030D" w:rsidP="00AA030D">
      <w:pPr>
        <w:jc w:val="both"/>
        <w:rPr>
          <w:rFonts w:ascii="Tahoma" w:hAnsi="Tahoma" w:cs="Tahoma"/>
          <w:color w:val="365F91"/>
          <w:sz w:val="22"/>
          <w:szCs w:val="22"/>
          <w:lang w:val="es-ES_tradnl"/>
        </w:rPr>
      </w:pPr>
    </w:p>
    <w:p w14:paraId="3CDC0A5E" w14:textId="77777777" w:rsidR="00AA030D" w:rsidRPr="005F0EE1" w:rsidRDefault="00AA030D" w:rsidP="00AA030D">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14:paraId="60868C24" w14:textId="77777777" w:rsidR="00AA030D" w:rsidRPr="005F0EE1" w:rsidRDefault="00AA030D" w:rsidP="00AA030D">
      <w:pPr>
        <w:suppressAutoHyphens/>
        <w:jc w:val="both"/>
        <w:rPr>
          <w:rFonts w:ascii="Tahoma" w:hAnsi="Tahoma" w:cs="Tahoma"/>
          <w:color w:val="365F91"/>
          <w:sz w:val="22"/>
          <w:szCs w:val="22"/>
          <w:lang w:val="es-ES_tradnl"/>
        </w:rPr>
      </w:pPr>
    </w:p>
    <w:p w14:paraId="24BB32AC" w14:textId="77777777" w:rsidR="00AA030D" w:rsidRPr="005F0EE1" w:rsidRDefault="00AA030D" w:rsidP="009D6F0D">
      <w:pPr>
        <w:numPr>
          <w:ilvl w:val="0"/>
          <w:numId w:val="27"/>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14:paraId="3C93B20C" w14:textId="77777777" w:rsidR="00AA030D" w:rsidRPr="005F0EE1" w:rsidRDefault="00AA030D" w:rsidP="00AA030D">
      <w:pPr>
        <w:tabs>
          <w:tab w:val="num" w:pos="709"/>
        </w:tabs>
        <w:ind w:left="709" w:hanging="425"/>
        <w:jc w:val="both"/>
        <w:rPr>
          <w:rFonts w:ascii="Tahoma" w:hAnsi="Tahoma" w:cs="Tahoma"/>
          <w:color w:val="365F91"/>
          <w:sz w:val="22"/>
          <w:szCs w:val="22"/>
          <w:lang w:val="es-ES_tradnl"/>
        </w:rPr>
      </w:pPr>
    </w:p>
    <w:p w14:paraId="09224DBB" w14:textId="77777777" w:rsidR="00AA030D" w:rsidRPr="005F0EE1" w:rsidRDefault="00AA030D" w:rsidP="009D6F0D">
      <w:pPr>
        <w:numPr>
          <w:ilvl w:val="0"/>
          <w:numId w:val="27"/>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40CAA79" w14:textId="77777777" w:rsidR="00AA030D" w:rsidRPr="005F0EE1" w:rsidRDefault="00AA030D" w:rsidP="00AA030D">
      <w:pPr>
        <w:tabs>
          <w:tab w:val="num" w:pos="709"/>
        </w:tabs>
        <w:ind w:left="709" w:hanging="425"/>
        <w:jc w:val="both"/>
        <w:rPr>
          <w:rFonts w:ascii="Tahoma" w:hAnsi="Tahoma" w:cs="Tahoma"/>
          <w:color w:val="365F91"/>
          <w:sz w:val="22"/>
          <w:szCs w:val="22"/>
          <w:lang w:val="es-ES_tradnl"/>
        </w:rPr>
      </w:pPr>
    </w:p>
    <w:p w14:paraId="74F48586" w14:textId="77777777" w:rsidR="00AA030D" w:rsidRPr="005F0EE1" w:rsidRDefault="00AA030D" w:rsidP="009D6F0D">
      <w:pPr>
        <w:numPr>
          <w:ilvl w:val="0"/>
          <w:numId w:val="27"/>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63B34DE7" w14:textId="77777777" w:rsidR="00AA030D" w:rsidRPr="005F0EE1" w:rsidRDefault="00AA030D" w:rsidP="00AA030D">
      <w:pPr>
        <w:jc w:val="both"/>
        <w:rPr>
          <w:rFonts w:ascii="Tahoma" w:hAnsi="Tahoma" w:cs="Tahoma"/>
          <w:color w:val="365F91"/>
          <w:sz w:val="22"/>
          <w:szCs w:val="22"/>
          <w:lang w:val="es-ES_tradnl"/>
        </w:rPr>
      </w:pPr>
    </w:p>
    <w:p w14:paraId="70C08A3B" w14:textId="77777777" w:rsidR="00AA030D" w:rsidRPr="005F0EE1" w:rsidRDefault="00AA030D" w:rsidP="00AA030D">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14:paraId="2583E82E" w14:textId="77777777" w:rsidR="00AA030D" w:rsidRPr="005F0EE1" w:rsidRDefault="00AA030D" w:rsidP="00AA030D">
      <w:pPr>
        <w:jc w:val="both"/>
        <w:rPr>
          <w:rFonts w:ascii="Tahoma" w:hAnsi="Tahoma" w:cs="Tahoma"/>
          <w:color w:val="365F91"/>
          <w:sz w:val="22"/>
          <w:szCs w:val="22"/>
          <w:lang w:val="es-ES_tradnl"/>
        </w:rPr>
      </w:pPr>
    </w:p>
    <w:p w14:paraId="506EF22B" w14:textId="77777777" w:rsidR="00AA030D" w:rsidRPr="005F0EE1" w:rsidRDefault="00AA030D" w:rsidP="009D6F0D">
      <w:pPr>
        <w:numPr>
          <w:ilvl w:val="0"/>
          <w:numId w:val="28"/>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B4D4412" w14:textId="77777777" w:rsidR="00AA030D" w:rsidRPr="005F0EE1" w:rsidRDefault="00AA030D" w:rsidP="00AA030D">
      <w:pPr>
        <w:tabs>
          <w:tab w:val="num" w:pos="709"/>
        </w:tabs>
        <w:ind w:left="709" w:hanging="425"/>
        <w:jc w:val="both"/>
        <w:rPr>
          <w:rFonts w:ascii="Tahoma" w:hAnsi="Tahoma" w:cs="Tahoma"/>
          <w:color w:val="365F91"/>
          <w:sz w:val="22"/>
          <w:szCs w:val="22"/>
          <w:lang w:val="es-ES_tradnl"/>
        </w:rPr>
      </w:pPr>
    </w:p>
    <w:p w14:paraId="6E394851" w14:textId="77777777" w:rsidR="00AA030D" w:rsidRPr="005F0EE1" w:rsidRDefault="00AA030D" w:rsidP="009D6F0D">
      <w:pPr>
        <w:numPr>
          <w:ilvl w:val="0"/>
          <w:numId w:val="28"/>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6984D34" w14:textId="77777777" w:rsidR="00AA030D" w:rsidRPr="005F0EE1" w:rsidRDefault="00AA030D" w:rsidP="009D6F0D">
      <w:pPr>
        <w:numPr>
          <w:ilvl w:val="0"/>
          <w:numId w:val="28"/>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BD68E72" w14:textId="77777777" w:rsidR="00AA030D" w:rsidRPr="005F0EE1" w:rsidRDefault="00AA030D" w:rsidP="00AA030D">
      <w:pPr>
        <w:tabs>
          <w:tab w:val="right" w:pos="6663"/>
        </w:tabs>
        <w:jc w:val="center"/>
        <w:rPr>
          <w:rFonts w:ascii="Tahoma" w:hAnsi="Tahoma" w:cs="Tahoma"/>
          <w:color w:val="365F91"/>
          <w:sz w:val="22"/>
          <w:szCs w:val="22"/>
          <w:lang w:val="es-ES_tradnl"/>
        </w:rPr>
      </w:pPr>
    </w:p>
    <w:p w14:paraId="31237AFD" w14:textId="77777777" w:rsidR="00AA030D" w:rsidRPr="005F0EE1" w:rsidRDefault="00AA030D" w:rsidP="00AA030D">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9321201" w14:textId="77777777" w:rsidR="00AA030D" w:rsidRPr="005F0EE1" w:rsidRDefault="00AA030D" w:rsidP="00AA030D">
      <w:pPr>
        <w:ind w:left="632"/>
        <w:jc w:val="both"/>
        <w:rPr>
          <w:rFonts w:ascii="Tahoma" w:hAnsi="Tahoma" w:cs="Tahoma"/>
          <w:color w:val="1F497D"/>
          <w:sz w:val="22"/>
          <w:szCs w:val="22"/>
          <w:lang w:val="es-ES_tradnl"/>
        </w:rPr>
      </w:pPr>
    </w:p>
    <w:p w14:paraId="50E97EE3" w14:textId="77777777" w:rsidR="00AA030D" w:rsidRPr="005F0EE1" w:rsidRDefault="00AA030D" w:rsidP="00AA030D">
      <w:pPr>
        <w:tabs>
          <w:tab w:val="right" w:pos="6663"/>
        </w:tabs>
        <w:ind w:left="348"/>
        <w:jc w:val="center"/>
        <w:rPr>
          <w:rFonts w:ascii="Tahoma" w:hAnsi="Tahoma" w:cs="Tahoma"/>
          <w:color w:val="1F497D"/>
          <w:sz w:val="22"/>
          <w:szCs w:val="22"/>
          <w:lang w:val="es-ES_tradnl"/>
        </w:rPr>
      </w:pPr>
    </w:p>
    <w:p w14:paraId="28B5B218" w14:textId="77777777" w:rsidR="00AA030D" w:rsidRPr="005F0EE1" w:rsidRDefault="00AA030D" w:rsidP="00AA030D">
      <w:pPr>
        <w:tabs>
          <w:tab w:val="right" w:pos="6663"/>
        </w:tabs>
        <w:ind w:left="348"/>
        <w:jc w:val="center"/>
        <w:rPr>
          <w:rFonts w:ascii="Tahoma" w:hAnsi="Tahoma" w:cs="Tahoma"/>
          <w:color w:val="1F497D"/>
          <w:sz w:val="22"/>
          <w:szCs w:val="22"/>
          <w:lang w:val="es-ES_tradnl"/>
        </w:rPr>
      </w:pPr>
    </w:p>
    <w:p w14:paraId="5D7DFE36" w14:textId="77777777" w:rsidR="00AA030D" w:rsidRPr="005F0EE1" w:rsidRDefault="00AA030D" w:rsidP="00AA030D">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14:paraId="458E3FFF" w14:textId="77777777" w:rsidR="00AA030D" w:rsidRPr="005F0EE1" w:rsidRDefault="00AA030D" w:rsidP="00AA030D">
      <w:pPr>
        <w:ind w:left="346"/>
        <w:jc w:val="center"/>
        <w:rPr>
          <w:rFonts w:ascii="Tahoma" w:hAnsi="Tahoma" w:cs="Tahoma"/>
          <w:b/>
          <w:color w:val="1F497D"/>
          <w:sz w:val="22"/>
          <w:szCs w:val="22"/>
          <w:lang w:val="es-ES_tradnl"/>
        </w:rPr>
      </w:pPr>
    </w:p>
    <w:p w14:paraId="7D3A066E" w14:textId="77777777" w:rsidR="00AA030D" w:rsidRPr="005F0EE1" w:rsidRDefault="00AA030D" w:rsidP="00AA030D">
      <w:pPr>
        <w:ind w:left="346"/>
        <w:jc w:val="center"/>
        <w:rPr>
          <w:rFonts w:ascii="Tahoma" w:hAnsi="Tahoma" w:cs="Tahoma"/>
          <w:b/>
          <w:color w:val="1F497D"/>
          <w:sz w:val="22"/>
          <w:szCs w:val="22"/>
          <w:lang w:val="es-ES_tradnl"/>
        </w:rPr>
      </w:pPr>
    </w:p>
    <w:p w14:paraId="3615A046"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6B27013" w14:textId="77777777" w:rsidR="00AA030D" w:rsidRPr="005F0EE1" w:rsidRDefault="00AA030D" w:rsidP="00AA030D">
      <w:pPr>
        <w:ind w:left="346"/>
        <w:jc w:val="both"/>
        <w:rPr>
          <w:rFonts w:ascii="Tahoma" w:hAnsi="Tahoma" w:cs="Tahoma"/>
          <w:color w:val="1F497D"/>
          <w:sz w:val="22"/>
          <w:szCs w:val="22"/>
          <w:lang w:val="es-ES_tradnl"/>
        </w:rPr>
      </w:pPr>
    </w:p>
    <w:p w14:paraId="36827028"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45156DB2" w14:textId="77777777" w:rsidR="00AA030D" w:rsidRPr="005F0EE1" w:rsidRDefault="00AA030D" w:rsidP="00AA030D">
      <w:pPr>
        <w:ind w:left="346"/>
        <w:jc w:val="both"/>
        <w:rPr>
          <w:rFonts w:ascii="Tahoma" w:hAnsi="Tahoma" w:cs="Tahoma"/>
          <w:color w:val="1F497D"/>
          <w:sz w:val="22"/>
          <w:szCs w:val="22"/>
          <w:lang w:val="es-ES_tradnl"/>
        </w:rPr>
      </w:pPr>
    </w:p>
    <w:p w14:paraId="621E2439"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39608163" w14:textId="77777777" w:rsidR="00AA030D" w:rsidRPr="005F0EE1" w:rsidRDefault="00AA030D" w:rsidP="00AA030D">
      <w:pPr>
        <w:ind w:left="346"/>
        <w:jc w:val="both"/>
        <w:rPr>
          <w:rFonts w:ascii="Tahoma" w:hAnsi="Tahoma" w:cs="Tahoma"/>
          <w:color w:val="1F497D"/>
          <w:sz w:val="22"/>
          <w:szCs w:val="22"/>
          <w:lang w:val="es-ES_tradnl"/>
        </w:rPr>
      </w:pPr>
    </w:p>
    <w:p w14:paraId="46509545"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1C7B5DE5" w14:textId="77777777" w:rsidR="00AA030D" w:rsidRPr="005F0EE1" w:rsidRDefault="00AA030D" w:rsidP="00AA030D">
      <w:pPr>
        <w:ind w:left="346"/>
        <w:jc w:val="both"/>
        <w:rPr>
          <w:rFonts w:ascii="Tahoma" w:hAnsi="Tahoma" w:cs="Tahoma"/>
          <w:color w:val="1F497D"/>
          <w:sz w:val="22"/>
          <w:szCs w:val="22"/>
          <w:lang w:val="es-ES_tradnl"/>
        </w:rPr>
      </w:pPr>
    </w:p>
    <w:p w14:paraId="43CDEE43" w14:textId="77777777" w:rsidR="00AA030D" w:rsidRPr="005F0EE1" w:rsidRDefault="00AA030D" w:rsidP="00AA030D">
      <w:pPr>
        <w:ind w:left="346"/>
        <w:jc w:val="both"/>
        <w:rPr>
          <w:rFonts w:ascii="Tahoma" w:hAnsi="Tahoma" w:cs="Tahoma"/>
          <w:color w:val="1F497D"/>
          <w:sz w:val="22"/>
          <w:szCs w:val="22"/>
          <w:lang w:val="es-ES_tradnl"/>
        </w:rPr>
      </w:pPr>
    </w:p>
    <w:p w14:paraId="4E3A5289" w14:textId="77777777" w:rsidR="00AA030D" w:rsidRPr="005F0EE1" w:rsidRDefault="00AA030D" w:rsidP="00AA030D">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14:paraId="2E7D3593" w14:textId="77777777" w:rsidR="00AA030D" w:rsidRPr="005F0EE1" w:rsidRDefault="00AA030D" w:rsidP="00AA030D">
      <w:pPr>
        <w:ind w:left="346"/>
        <w:jc w:val="center"/>
        <w:rPr>
          <w:rFonts w:ascii="Tahoma" w:hAnsi="Tahoma" w:cs="Tahoma"/>
          <w:b/>
          <w:color w:val="1F497D"/>
          <w:sz w:val="22"/>
          <w:szCs w:val="22"/>
          <w:lang w:val="es-ES_tradnl"/>
        </w:rPr>
      </w:pPr>
    </w:p>
    <w:p w14:paraId="147D2025" w14:textId="77777777" w:rsidR="00AA030D" w:rsidRPr="005F0EE1" w:rsidRDefault="00AA030D" w:rsidP="00AA030D">
      <w:pPr>
        <w:ind w:left="346"/>
        <w:jc w:val="center"/>
        <w:rPr>
          <w:rFonts w:ascii="Tahoma" w:hAnsi="Tahoma" w:cs="Tahoma"/>
          <w:b/>
          <w:color w:val="1F497D"/>
          <w:sz w:val="22"/>
          <w:szCs w:val="22"/>
          <w:lang w:val="es-ES_tradnl"/>
        </w:rPr>
      </w:pPr>
    </w:p>
    <w:p w14:paraId="1F46F9D2"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00EAA09E" w14:textId="77777777" w:rsidR="00AA030D" w:rsidRPr="005F0EE1" w:rsidRDefault="00AA030D" w:rsidP="00AA030D">
      <w:pPr>
        <w:ind w:left="346"/>
        <w:jc w:val="both"/>
        <w:rPr>
          <w:rFonts w:ascii="Tahoma" w:hAnsi="Tahoma" w:cs="Tahoma"/>
          <w:color w:val="1F497D"/>
          <w:sz w:val="22"/>
          <w:szCs w:val="22"/>
          <w:lang w:val="es-ES_tradnl"/>
        </w:rPr>
      </w:pPr>
    </w:p>
    <w:p w14:paraId="44209122"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306CA6FC" w14:textId="77777777" w:rsidR="00AA030D" w:rsidRPr="005F0EE1" w:rsidRDefault="00AA030D" w:rsidP="00AA030D">
      <w:pPr>
        <w:ind w:left="346"/>
        <w:jc w:val="both"/>
        <w:rPr>
          <w:rFonts w:ascii="Tahoma" w:hAnsi="Tahoma" w:cs="Tahoma"/>
          <w:color w:val="1F497D"/>
          <w:sz w:val="22"/>
          <w:szCs w:val="22"/>
          <w:lang w:val="es-ES_tradnl"/>
        </w:rPr>
      </w:pPr>
    </w:p>
    <w:p w14:paraId="534EEA7C"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15868831" w14:textId="77777777" w:rsidR="00AA030D" w:rsidRPr="005F0EE1" w:rsidRDefault="00AA030D" w:rsidP="00AA030D">
      <w:pPr>
        <w:ind w:left="346"/>
        <w:jc w:val="both"/>
        <w:rPr>
          <w:rFonts w:ascii="Tahoma" w:hAnsi="Tahoma" w:cs="Tahoma"/>
          <w:color w:val="1F497D"/>
          <w:sz w:val="22"/>
          <w:szCs w:val="22"/>
          <w:lang w:val="es-ES_tradnl"/>
        </w:rPr>
      </w:pPr>
    </w:p>
    <w:p w14:paraId="65237DEA"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1DA26A1A" w14:textId="77777777" w:rsidR="00AA030D" w:rsidRPr="005F0EE1" w:rsidRDefault="00AA030D" w:rsidP="00AA030D">
      <w:pPr>
        <w:ind w:left="346"/>
        <w:jc w:val="both"/>
        <w:rPr>
          <w:rFonts w:ascii="Tahoma" w:hAnsi="Tahoma" w:cs="Tahoma"/>
          <w:color w:val="1F497D"/>
          <w:sz w:val="22"/>
          <w:szCs w:val="22"/>
          <w:lang w:val="es-ES_tradnl"/>
        </w:rPr>
      </w:pPr>
    </w:p>
    <w:p w14:paraId="7ACD3717" w14:textId="77777777" w:rsidR="00AA030D" w:rsidRPr="005F0EE1" w:rsidRDefault="00AA030D" w:rsidP="00AA030D">
      <w:pPr>
        <w:ind w:left="346"/>
        <w:jc w:val="both"/>
        <w:rPr>
          <w:rFonts w:ascii="Tahoma" w:hAnsi="Tahoma" w:cs="Tahoma"/>
          <w:color w:val="1F497D"/>
          <w:sz w:val="22"/>
          <w:szCs w:val="22"/>
          <w:lang w:val="es-ES_tradnl"/>
        </w:rPr>
      </w:pPr>
    </w:p>
    <w:p w14:paraId="2DC770C8" w14:textId="77777777" w:rsidR="00AA030D" w:rsidRPr="005F0EE1" w:rsidRDefault="00AA030D" w:rsidP="00AA030D">
      <w:pPr>
        <w:ind w:left="346"/>
        <w:jc w:val="both"/>
        <w:rPr>
          <w:rFonts w:ascii="Tahoma" w:hAnsi="Tahoma" w:cs="Tahoma"/>
          <w:color w:val="1F497D"/>
          <w:sz w:val="22"/>
          <w:szCs w:val="22"/>
          <w:lang w:val="es-ES_tradnl"/>
        </w:rPr>
      </w:pPr>
    </w:p>
    <w:p w14:paraId="573E7335"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11D6AE32" w14:textId="77777777" w:rsidR="00AA030D" w:rsidRPr="005F0EE1" w:rsidRDefault="00AA030D" w:rsidP="00AA030D">
      <w:pPr>
        <w:ind w:left="346"/>
        <w:jc w:val="both"/>
        <w:rPr>
          <w:rFonts w:ascii="Tahoma" w:hAnsi="Tahoma" w:cs="Tahoma"/>
          <w:color w:val="1F497D"/>
          <w:sz w:val="22"/>
          <w:szCs w:val="22"/>
          <w:lang w:val="es-ES_tradnl"/>
        </w:rPr>
      </w:pPr>
    </w:p>
    <w:p w14:paraId="73E563E4"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423616B7" w14:textId="77777777" w:rsidR="00AA030D" w:rsidRPr="005F0EE1" w:rsidRDefault="00AA030D" w:rsidP="00AA030D">
      <w:pPr>
        <w:ind w:left="346"/>
        <w:jc w:val="both"/>
        <w:rPr>
          <w:rFonts w:ascii="Tahoma" w:hAnsi="Tahoma" w:cs="Tahoma"/>
          <w:color w:val="1F497D"/>
          <w:sz w:val="22"/>
          <w:szCs w:val="22"/>
          <w:lang w:val="es-ES_tradnl"/>
        </w:rPr>
      </w:pPr>
    </w:p>
    <w:p w14:paraId="3012521C"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49E4B7AA" w14:textId="77777777" w:rsidR="00AA030D" w:rsidRPr="005F0EE1" w:rsidRDefault="00AA030D" w:rsidP="00AA030D">
      <w:pPr>
        <w:ind w:left="346"/>
        <w:jc w:val="both"/>
        <w:rPr>
          <w:rFonts w:ascii="Tahoma" w:hAnsi="Tahoma" w:cs="Tahoma"/>
          <w:color w:val="1F497D"/>
          <w:sz w:val="22"/>
          <w:szCs w:val="22"/>
          <w:lang w:val="es-ES_tradnl"/>
        </w:rPr>
      </w:pPr>
    </w:p>
    <w:p w14:paraId="6666D723" w14:textId="77777777" w:rsidR="00AA030D" w:rsidRPr="005F0EE1" w:rsidRDefault="00AA030D" w:rsidP="00AA030D">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12584684" w14:textId="77777777" w:rsidR="00AA030D" w:rsidRPr="005F0EE1" w:rsidRDefault="00AA030D" w:rsidP="00AA030D">
      <w:pPr>
        <w:ind w:left="346"/>
        <w:jc w:val="both"/>
        <w:rPr>
          <w:rFonts w:ascii="Tahoma" w:hAnsi="Tahoma" w:cs="Tahoma"/>
          <w:color w:val="1F497D"/>
          <w:sz w:val="22"/>
          <w:szCs w:val="22"/>
          <w:lang w:val="es-ES_tradnl"/>
        </w:rPr>
      </w:pPr>
    </w:p>
    <w:p w14:paraId="5F95DF89" w14:textId="77777777" w:rsidR="00AA030D" w:rsidRPr="005F0EE1" w:rsidRDefault="00AA030D" w:rsidP="00AA030D">
      <w:pPr>
        <w:ind w:left="346"/>
        <w:jc w:val="both"/>
        <w:rPr>
          <w:rFonts w:ascii="Tahoma" w:hAnsi="Tahoma" w:cs="Tahoma"/>
          <w:color w:val="1F497D"/>
          <w:sz w:val="22"/>
          <w:szCs w:val="22"/>
          <w:lang w:val="es-ES_tradnl"/>
        </w:rPr>
      </w:pPr>
    </w:p>
    <w:p w14:paraId="13AD83B5" w14:textId="77777777" w:rsidR="00AA030D" w:rsidRPr="005F0EE1" w:rsidRDefault="00AA030D" w:rsidP="00AA030D">
      <w:pPr>
        <w:ind w:left="346"/>
        <w:jc w:val="both"/>
        <w:rPr>
          <w:rFonts w:ascii="Tahoma" w:hAnsi="Tahoma" w:cs="Tahoma"/>
          <w:color w:val="1F497D"/>
          <w:sz w:val="22"/>
          <w:szCs w:val="22"/>
          <w:lang w:val="es-ES_tradnl"/>
        </w:rPr>
      </w:pPr>
    </w:p>
    <w:p w14:paraId="02A270AD" w14:textId="77777777" w:rsidR="00AA030D" w:rsidRPr="005F0EE1" w:rsidRDefault="00AA030D" w:rsidP="00AA030D">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14:paraId="2CC95FFC" w14:textId="77777777" w:rsidR="00AA030D" w:rsidRDefault="00AA030D" w:rsidP="00AA030D">
      <w:pPr>
        <w:ind w:left="348"/>
        <w:rPr>
          <w:rFonts w:ascii="Tahoma" w:hAnsi="Tahoma" w:cs="Tahoma"/>
          <w:color w:val="1F497D"/>
          <w:sz w:val="22"/>
          <w:szCs w:val="22"/>
          <w:lang w:val="es-ES_tradnl"/>
        </w:rPr>
      </w:pPr>
    </w:p>
    <w:p w14:paraId="447416CC" w14:textId="77777777" w:rsidR="006E393C" w:rsidRDefault="006E393C" w:rsidP="00AA030D">
      <w:pPr>
        <w:ind w:left="348"/>
        <w:rPr>
          <w:rFonts w:ascii="Tahoma" w:hAnsi="Tahoma" w:cs="Tahoma"/>
          <w:color w:val="1F497D"/>
          <w:sz w:val="22"/>
          <w:szCs w:val="22"/>
          <w:lang w:val="es-ES_tradnl"/>
        </w:rPr>
      </w:pPr>
    </w:p>
    <w:p w14:paraId="349B6F32" w14:textId="77777777" w:rsidR="006E393C" w:rsidRDefault="006E393C" w:rsidP="00AA030D">
      <w:pPr>
        <w:ind w:left="348"/>
        <w:rPr>
          <w:rFonts w:ascii="Tahoma" w:hAnsi="Tahoma" w:cs="Tahoma"/>
          <w:color w:val="1F497D"/>
          <w:sz w:val="22"/>
          <w:szCs w:val="22"/>
          <w:lang w:val="es-ES_tradnl"/>
        </w:rPr>
      </w:pPr>
    </w:p>
    <w:p w14:paraId="4A0597E5" w14:textId="77777777" w:rsidR="006E393C" w:rsidRDefault="006E393C" w:rsidP="00AA030D">
      <w:pPr>
        <w:ind w:left="348"/>
        <w:rPr>
          <w:rFonts w:ascii="Tahoma" w:hAnsi="Tahoma" w:cs="Tahoma"/>
          <w:color w:val="1F497D"/>
          <w:sz w:val="22"/>
          <w:szCs w:val="22"/>
          <w:lang w:val="es-ES_tradnl"/>
        </w:rPr>
      </w:pPr>
    </w:p>
    <w:p w14:paraId="53A11803" w14:textId="77777777" w:rsidR="006E393C" w:rsidRPr="005F0EE1" w:rsidRDefault="006E393C" w:rsidP="00AA030D">
      <w:pPr>
        <w:ind w:left="348"/>
        <w:rPr>
          <w:rFonts w:ascii="Tahoma" w:hAnsi="Tahoma" w:cs="Tahoma"/>
          <w:color w:val="1F497D"/>
          <w:sz w:val="22"/>
          <w:szCs w:val="22"/>
          <w:lang w:val="es-ES_tradnl"/>
        </w:rPr>
        <w:sectPr w:rsidR="006E393C" w:rsidRPr="005F0EE1" w:rsidSect="00887617">
          <w:headerReference w:type="default" r:id="rId17"/>
          <w:footerReference w:type="default" r:id="rId18"/>
          <w:pgSz w:w="12240" w:h="15840"/>
          <w:pgMar w:top="1418" w:right="1418" w:bottom="1418" w:left="1418" w:header="811" w:footer="709" w:gutter="0"/>
          <w:cols w:space="708"/>
          <w:docGrid w:linePitch="360"/>
        </w:sectPr>
      </w:pPr>
    </w:p>
    <w:tbl>
      <w:tblPr>
        <w:tblpPr w:leftFromText="141" w:rightFromText="141" w:vertAnchor="text" w:horzAnchor="margin" w:tblpY="14"/>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A030D" w:rsidRPr="005F0EE1" w14:paraId="352BCA6C" w14:textId="77777777" w:rsidTr="006E393C">
        <w:trPr>
          <w:trHeight w:val="617"/>
        </w:trPr>
        <w:tc>
          <w:tcPr>
            <w:tcW w:w="2410" w:type="dxa"/>
            <w:shd w:val="clear" w:color="auto" w:fill="004990"/>
            <w:vAlign w:val="center"/>
          </w:tcPr>
          <w:p w14:paraId="6623138A" w14:textId="77777777" w:rsidR="00AA030D" w:rsidRPr="005F0EE1" w:rsidRDefault="00AA030D" w:rsidP="006E393C">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3</w:t>
            </w:r>
          </w:p>
        </w:tc>
        <w:tc>
          <w:tcPr>
            <w:tcW w:w="7365" w:type="dxa"/>
            <w:vAlign w:val="center"/>
          </w:tcPr>
          <w:p w14:paraId="6AB176E9" w14:textId="77777777" w:rsidR="00AA030D" w:rsidRPr="005F0EE1" w:rsidRDefault="00AA030D" w:rsidP="006E393C">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Pr="00703BDD">
              <w:rPr>
                <w:rFonts w:ascii="Tahoma" w:hAnsi="Tahoma" w:cs="Tahoma"/>
                <w:b/>
                <w:color w:val="1F497D"/>
                <w:sz w:val="22"/>
                <w:szCs w:val="22"/>
                <w:lang w:val="es-ES_tradnl"/>
              </w:rPr>
              <w:t>DOCUMENTO DE COMPRA</w:t>
            </w:r>
            <w:r>
              <w:rPr>
                <w:rFonts w:ascii="Tahoma" w:hAnsi="Tahoma" w:cs="Tahoma"/>
                <w:b/>
                <w:color w:val="1F497D"/>
                <w:sz w:val="22"/>
                <w:szCs w:val="22"/>
                <w:lang w:val="es-ES_tradnl"/>
              </w:rPr>
              <w:t xml:space="preserve"> </w:t>
            </w:r>
            <w:r w:rsidRPr="005F0EE1">
              <w:rPr>
                <w:rFonts w:ascii="Tahoma" w:hAnsi="Tahoma" w:cs="Tahoma"/>
                <w:b/>
                <w:color w:val="1F497D"/>
                <w:sz w:val="22"/>
                <w:szCs w:val="22"/>
                <w:lang w:val="es-ES_tradnl"/>
              </w:rPr>
              <w:t>(Sujeto a Modificaciones de acuerdo al objeto de compra)</w:t>
            </w:r>
          </w:p>
        </w:tc>
      </w:tr>
    </w:tbl>
    <w:p w14:paraId="6C015BC9" w14:textId="77777777" w:rsidR="00AA030D" w:rsidRPr="005F0EE1" w:rsidRDefault="00AA030D" w:rsidP="00AA030D">
      <w:pPr>
        <w:ind w:left="348"/>
        <w:jc w:val="center"/>
        <w:rPr>
          <w:rFonts w:cs="Arial"/>
          <w:b/>
          <w:color w:val="1F497D"/>
          <w:sz w:val="18"/>
        </w:rPr>
      </w:pPr>
    </w:p>
    <w:p w14:paraId="0B2B23F6"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110F4440"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PRIMERA: PARTES CONTRATANTES</w:t>
      </w:r>
      <w:r w:rsidRPr="007723D9">
        <w:rPr>
          <w:rFonts w:ascii="Tahoma" w:hAnsi="Tahoma" w:cs="Tahoma"/>
          <w:sz w:val="22"/>
          <w:szCs w:val="22"/>
        </w:rPr>
        <w:t>.- Intervienen en la suscripción del presente contrato por una parte:</w:t>
      </w:r>
    </w:p>
    <w:p w14:paraId="11BA015A" w14:textId="77777777" w:rsidR="00AA030D" w:rsidRPr="007723D9" w:rsidRDefault="00AA030D" w:rsidP="009D6F0D">
      <w:pPr>
        <w:pStyle w:val="Prrafodelista"/>
        <w:numPr>
          <w:ilvl w:val="1"/>
          <w:numId w:val="33"/>
        </w:numPr>
        <w:spacing w:before="120"/>
        <w:ind w:left="567" w:hanging="567"/>
        <w:jc w:val="both"/>
        <w:rPr>
          <w:rFonts w:ascii="Tahoma" w:hAnsi="Tahoma" w:cs="Tahoma"/>
          <w:sz w:val="22"/>
          <w:szCs w:val="22"/>
        </w:rPr>
      </w:pPr>
      <w:r w:rsidRPr="007723D9">
        <w:rPr>
          <w:rFonts w:ascii="Tahoma" w:eastAsia="Calibri" w:hAnsi="Tahoma" w:cs="Tahoma"/>
          <w:sz w:val="22"/>
          <w:szCs w:val="22"/>
          <w:lang w:val="es-ES_tradnl"/>
        </w:rPr>
        <w:t xml:space="preserve">La </w:t>
      </w:r>
      <w:r w:rsidRPr="007723D9">
        <w:rPr>
          <w:rFonts w:ascii="Tahoma" w:eastAsia="Calibri" w:hAnsi="Tahoma" w:cs="Tahoma"/>
          <w:b/>
          <w:sz w:val="22"/>
          <w:szCs w:val="22"/>
          <w:lang w:val="es-ES_tradnl"/>
        </w:rPr>
        <w:t>EMPRESA NACIONAL DE TELECOMUNICACIONES SOCIEDAD ANÓNIMA - ENTEL S.A.</w:t>
      </w:r>
      <w:r w:rsidRPr="007723D9">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7723D9">
        <w:rPr>
          <w:rFonts w:ascii="Tahoma" w:eastAsia="Calibri" w:hAnsi="Tahoma" w:cs="Tahoma"/>
          <w:b/>
          <w:sz w:val="22"/>
          <w:szCs w:val="22"/>
          <w:lang w:val="es-ES_tradnl"/>
        </w:rPr>
        <w:t>ENTEL S.A.</w:t>
      </w:r>
      <w:r w:rsidRPr="007723D9">
        <w:rPr>
          <w:rFonts w:ascii="Tahoma" w:eastAsia="Calibri" w:hAnsi="Tahoma" w:cs="Tahoma"/>
          <w:sz w:val="22"/>
          <w:szCs w:val="22"/>
          <w:lang w:val="es-ES_tradnl"/>
        </w:rPr>
        <w:t xml:space="preserve"> y por otra parte;</w:t>
      </w:r>
      <w:r w:rsidRPr="007723D9">
        <w:rPr>
          <w:rFonts w:ascii="Tahoma" w:hAnsi="Tahoma" w:cs="Tahoma"/>
          <w:sz w:val="22"/>
          <w:szCs w:val="22"/>
        </w:rPr>
        <w:t xml:space="preserve"> </w:t>
      </w:r>
    </w:p>
    <w:p w14:paraId="27D292B8" w14:textId="77777777" w:rsidR="00AA030D" w:rsidRPr="007723D9" w:rsidRDefault="00AA030D" w:rsidP="009D6F0D">
      <w:pPr>
        <w:pStyle w:val="Prrafodelista"/>
        <w:numPr>
          <w:ilvl w:val="1"/>
          <w:numId w:val="33"/>
        </w:numPr>
        <w:spacing w:before="120"/>
        <w:ind w:left="567" w:hanging="567"/>
        <w:jc w:val="both"/>
        <w:rPr>
          <w:rFonts w:ascii="Tahoma" w:hAnsi="Tahoma" w:cs="Tahoma"/>
          <w:sz w:val="22"/>
          <w:szCs w:val="22"/>
        </w:rPr>
      </w:pPr>
      <w:r w:rsidRPr="007723D9">
        <w:rPr>
          <w:rFonts w:ascii="Tahoma" w:hAnsi="Tahoma" w:cs="Tahoma"/>
          <w:sz w:val="22"/>
          <w:szCs w:val="22"/>
        </w:rPr>
        <w:t>La empresa</w:t>
      </w:r>
      <w:r w:rsidRPr="007723D9">
        <w:rPr>
          <w:rFonts w:ascii="Tahoma" w:hAnsi="Tahoma" w:cs="Tahoma"/>
          <w:b/>
          <w:sz w:val="22"/>
          <w:szCs w:val="22"/>
        </w:rPr>
        <w:t xml:space="preserve"> ……………………………..</w:t>
      </w:r>
      <w:r w:rsidRPr="007723D9">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7723D9">
        <w:rPr>
          <w:rFonts w:ascii="Tahoma" w:hAnsi="Tahoma" w:cs="Tahoma"/>
          <w:b/>
          <w:sz w:val="22"/>
          <w:szCs w:val="22"/>
        </w:rPr>
        <w:t>PROVEEDOR</w:t>
      </w:r>
      <w:r w:rsidRPr="007723D9">
        <w:rPr>
          <w:rFonts w:ascii="Tahoma" w:hAnsi="Tahoma" w:cs="Tahoma"/>
          <w:sz w:val="22"/>
          <w:szCs w:val="22"/>
        </w:rPr>
        <w:t>.</w:t>
      </w:r>
    </w:p>
    <w:p w14:paraId="54535916"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1C8D7C55" w14:textId="77777777" w:rsidR="00AA030D" w:rsidRPr="007723D9" w:rsidRDefault="00AA030D" w:rsidP="00AA030D">
      <w:pPr>
        <w:pStyle w:val="Prrafodelista"/>
        <w:spacing w:before="120"/>
        <w:ind w:left="0"/>
        <w:jc w:val="both"/>
        <w:rPr>
          <w:rFonts w:ascii="Tahoma" w:hAnsi="Tahoma" w:cs="Tahoma"/>
          <w:sz w:val="22"/>
          <w:szCs w:val="22"/>
          <w:lang w:val="es-BO"/>
        </w:rPr>
      </w:pPr>
      <w:r w:rsidRPr="007723D9">
        <w:rPr>
          <w:rFonts w:ascii="Tahoma" w:hAnsi="Tahoma" w:cs="Tahoma"/>
          <w:b/>
          <w:sz w:val="22"/>
          <w:szCs w:val="22"/>
          <w:u w:val="single"/>
        </w:rPr>
        <w:t>SEGUNDA: ANTECEDENTES</w:t>
      </w:r>
      <w:r w:rsidRPr="007723D9">
        <w:rPr>
          <w:rFonts w:ascii="Tahoma" w:hAnsi="Tahoma" w:cs="Tahoma"/>
          <w:sz w:val="22"/>
          <w:szCs w:val="22"/>
        </w:rPr>
        <w:t>.-</w:t>
      </w:r>
      <w:r w:rsidRPr="007723D9">
        <w:rPr>
          <w:rFonts w:ascii="Tahoma" w:hAnsi="Tahoma" w:cs="Tahoma"/>
          <w:b/>
          <w:sz w:val="22"/>
          <w:szCs w:val="22"/>
        </w:rPr>
        <w:t xml:space="preserve"> </w:t>
      </w:r>
      <w:r w:rsidRPr="007723D9">
        <w:rPr>
          <w:rFonts w:ascii="Tahoma" w:hAnsi="Tahoma" w:cs="Tahoma"/>
          <w:sz w:val="22"/>
          <w:szCs w:val="22"/>
        </w:rPr>
        <w:t>La Subgerencia de ………………………………………</w:t>
      </w:r>
      <w:r w:rsidRPr="007723D9">
        <w:rPr>
          <w:rFonts w:ascii="Tahoma" w:hAnsi="Tahoma" w:cs="Tahoma"/>
          <w:color w:val="000000"/>
          <w:sz w:val="22"/>
          <w:szCs w:val="22"/>
          <w:lang w:val="es-BO"/>
        </w:rPr>
        <w:t xml:space="preserve">  mediante nota ……-…../….</w:t>
      </w:r>
      <w:r w:rsidRPr="007723D9">
        <w:rPr>
          <w:rFonts w:ascii="Tahoma" w:hAnsi="Tahoma" w:cs="Tahoma"/>
          <w:sz w:val="22"/>
          <w:szCs w:val="22"/>
          <w:lang w:val="es-BO"/>
        </w:rPr>
        <w:t xml:space="preserve"> </w:t>
      </w:r>
      <w:r w:rsidRPr="007723D9">
        <w:rPr>
          <w:rFonts w:ascii="Tahoma" w:hAnsi="Tahoma" w:cs="Tahoma"/>
          <w:iCs/>
          <w:sz w:val="22"/>
          <w:szCs w:val="22"/>
          <w:lang w:val="es-BO"/>
        </w:rPr>
        <w:t>de fecha ../../..</w:t>
      </w:r>
      <w:r w:rsidRPr="007723D9">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7AE78C76"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200484ED"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En término hábil y oportuno presentaron sus propuestas las empresas: …………………………… …………………………………………………...</w:t>
      </w:r>
    </w:p>
    <w:p w14:paraId="686C4DE3"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14:paraId="1DF4FCD8"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lastRenderedPageBreak/>
        <w:t>ENTEL S.A. mediante nota GG-…../2016 de fecha ../../16, adjudica la Licitación Pública N° …./2016 “…………………………………………………………….” a la empresa ……………………………. aceptada por esta mediante nota ……………………de fecha ../../16.</w:t>
      </w:r>
    </w:p>
    <w:p w14:paraId="5A94BC37"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TERCERA: DOCUMENTOS INTEGRANTES</w:t>
      </w:r>
      <w:r w:rsidRPr="007723D9">
        <w:rPr>
          <w:rFonts w:ascii="Tahoma" w:hAnsi="Tahoma" w:cs="Tahoma"/>
          <w:b/>
          <w:sz w:val="22"/>
          <w:szCs w:val="22"/>
        </w:rPr>
        <w:t>.</w:t>
      </w:r>
      <w:r w:rsidRPr="007723D9">
        <w:rPr>
          <w:rFonts w:ascii="Tahoma" w:hAnsi="Tahoma" w:cs="Tahoma"/>
          <w:sz w:val="22"/>
          <w:szCs w:val="22"/>
        </w:rPr>
        <w:t>- Forman parte integrante e indivisible del presente contrato, los siguientes documentos:</w:t>
      </w:r>
    </w:p>
    <w:p w14:paraId="17056A57" w14:textId="77777777" w:rsidR="00AA030D" w:rsidRPr="007723D9" w:rsidRDefault="00AA030D" w:rsidP="00AA030D">
      <w:pPr>
        <w:spacing w:before="120"/>
        <w:ind w:left="284" w:hanging="284"/>
        <w:jc w:val="both"/>
        <w:rPr>
          <w:rFonts w:ascii="Tahoma" w:hAnsi="Tahoma" w:cs="Tahoma"/>
          <w:sz w:val="22"/>
          <w:szCs w:val="22"/>
        </w:rPr>
      </w:pPr>
      <w:r w:rsidRPr="007723D9">
        <w:rPr>
          <w:rFonts w:ascii="Tahoma" w:hAnsi="Tahoma" w:cs="Tahoma"/>
          <w:sz w:val="22"/>
          <w:szCs w:val="22"/>
        </w:rPr>
        <w:t>1.</w:t>
      </w:r>
      <w:r w:rsidRPr="007723D9">
        <w:rPr>
          <w:rFonts w:ascii="Tahoma" w:hAnsi="Tahoma" w:cs="Tahoma"/>
          <w:sz w:val="22"/>
          <w:szCs w:val="22"/>
        </w:rPr>
        <w:tab/>
        <w:t xml:space="preserve">Términos Básicos de Contratación </w:t>
      </w:r>
    </w:p>
    <w:p w14:paraId="45CD55B6" w14:textId="77777777" w:rsidR="00AA030D" w:rsidRPr="007723D9" w:rsidRDefault="00AA030D" w:rsidP="00AA030D">
      <w:pPr>
        <w:ind w:left="284" w:hanging="284"/>
        <w:jc w:val="both"/>
        <w:rPr>
          <w:rFonts w:ascii="Tahoma" w:hAnsi="Tahoma" w:cs="Tahoma"/>
          <w:sz w:val="22"/>
          <w:szCs w:val="22"/>
        </w:rPr>
      </w:pPr>
      <w:r w:rsidRPr="007723D9">
        <w:rPr>
          <w:rFonts w:ascii="Tahoma" w:hAnsi="Tahoma" w:cs="Tahoma"/>
          <w:sz w:val="22"/>
          <w:szCs w:val="22"/>
        </w:rPr>
        <w:t>2.</w:t>
      </w:r>
      <w:r w:rsidRPr="007723D9">
        <w:rPr>
          <w:rFonts w:ascii="Tahoma" w:hAnsi="Tahoma" w:cs="Tahoma"/>
          <w:sz w:val="22"/>
          <w:szCs w:val="22"/>
        </w:rPr>
        <w:tab/>
        <w:t>Propuesta Técnica y Económica del PROVEEDOR y aceptada por ENTEL S.A.</w:t>
      </w:r>
    </w:p>
    <w:p w14:paraId="715DF33E" w14:textId="77777777" w:rsidR="00AA030D" w:rsidRPr="007723D9" w:rsidRDefault="00AA030D" w:rsidP="00AA030D">
      <w:pPr>
        <w:ind w:left="284" w:hanging="284"/>
        <w:jc w:val="both"/>
        <w:rPr>
          <w:rFonts w:ascii="Tahoma" w:hAnsi="Tahoma" w:cs="Tahoma"/>
          <w:sz w:val="22"/>
          <w:szCs w:val="22"/>
        </w:rPr>
      </w:pPr>
      <w:r w:rsidRPr="007723D9">
        <w:rPr>
          <w:rFonts w:ascii="Tahoma" w:hAnsi="Tahoma" w:cs="Tahoma"/>
          <w:sz w:val="22"/>
          <w:szCs w:val="22"/>
        </w:rPr>
        <w:t>3.</w:t>
      </w:r>
      <w:r w:rsidRPr="007723D9">
        <w:rPr>
          <w:rFonts w:ascii="Tahoma" w:hAnsi="Tahoma" w:cs="Tahoma"/>
          <w:sz w:val="22"/>
          <w:szCs w:val="22"/>
        </w:rPr>
        <w:tab/>
        <w:t xml:space="preserve">Carta de Adjudicación mediante nota </w:t>
      </w:r>
      <w:r w:rsidRPr="007723D9">
        <w:rPr>
          <w:rFonts w:ascii="Tahoma" w:hAnsi="Tahoma" w:cs="Tahoma"/>
          <w:sz w:val="22"/>
          <w:szCs w:val="22"/>
          <w:lang w:val="es-BO"/>
        </w:rPr>
        <w:t>GG-…./2016 de fecha ../../16.</w:t>
      </w:r>
    </w:p>
    <w:p w14:paraId="3C498058" w14:textId="77777777" w:rsidR="00AA030D" w:rsidRPr="007723D9" w:rsidRDefault="00AA030D" w:rsidP="00AA030D">
      <w:pPr>
        <w:ind w:left="284" w:hanging="284"/>
        <w:jc w:val="both"/>
        <w:rPr>
          <w:rFonts w:ascii="Tahoma" w:hAnsi="Tahoma" w:cs="Tahoma"/>
          <w:iCs/>
          <w:sz w:val="22"/>
          <w:szCs w:val="22"/>
          <w:lang w:val="es-BO"/>
        </w:rPr>
      </w:pPr>
      <w:r w:rsidRPr="007723D9">
        <w:rPr>
          <w:rFonts w:ascii="Tahoma" w:hAnsi="Tahoma" w:cs="Tahoma"/>
          <w:sz w:val="22"/>
          <w:szCs w:val="22"/>
        </w:rPr>
        <w:t>4.</w:t>
      </w:r>
      <w:r w:rsidRPr="007723D9">
        <w:rPr>
          <w:rFonts w:ascii="Tahoma" w:hAnsi="Tahoma" w:cs="Tahoma"/>
          <w:sz w:val="22"/>
          <w:szCs w:val="22"/>
        </w:rPr>
        <w:tab/>
        <w:t xml:space="preserve">Carta de Aceptación a la Adjudicación mediante nota ……………….. </w:t>
      </w:r>
      <w:r w:rsidRPr="007723D9">
        <w:rPr>
          <w:rFonts w:ascii="Tahoma" w:hAnsi="Tahoma" w:cs="Tahoma"/>
          <w:sz w:val="22"/>
          <w:szCs w:val="22"/>
          <w:lang w:val="es-BO"/>
        </w:rPr>
        <w:t>de fecha ../../16</w:t>
      </w:r>
    </w:p>
    <w:p w14:paraId="6ACD7C52" w14:textId="77777777" w:rsidR="00AA030D" w:rsidRPr="007723D9" w:rsidRDefault="00AA030D" w:rsidP="00AA030D">
      <w:pPr>
        <w:spacing w:before="120"/>
        <w:jc w:val="both"/>
        <w:rPr>
          <w:rFonts w:ascii="Tahoma" w:eastAsia="Calibri" w:hAnsi="Tahoma" w:cs="Tahoma"/>
          <w:sz w:val="22"/>
          <w:szCs w:val="22"/>
          <w:lang w:val="es-BO" w:eastAsia="en-US"/>
        </w:rPr>
      </w:pPr>
      <w:r w:rsidRPr="007723D9">
        <w:rPr>
          <w:rFonts w:ascii="Tahoma" w:hAnsi="Tahoma" w:cs="Tahoma"/>
          <w:b/>
          <w:sz w:val="22"/>
          <w:szCs w:val="22"/>
          <w:u w:val="single"/>
        </w:rPr>
        <w:t>CUARTA: OBJETO</w:t>
      </w:r>
      <w:r w:rsidRPr="007723D9">
        <w:rPr>
          <w:rFonts w:ascii="Tahoma" w:hAnsi="Tahoma" w:cs="Tahoma"/>
          <w:sz w:val="22"/>
          <w:szCs w:val="22"/>
        </w:rPr>
        <w:t>.- El presente contrato tiene por objeto la</w:t>
      </w:r>
      <w:r w:rsidRPr="007723D9">
        <w:rPr>
          <w:rFonts w:ascii="Tahoma" w:hAnsi="Tahoma" w:cs="Tahoma"/>
          <w:sz w:val="22"/>
          <w:szCs w:val="22"/>
          <w:lang w:val="es-BO"/>
        </w:rPr>
        <w:t xml:space="preserve"> provisión de ……………………………………………………………………………………………</w:t>
      </w:r>
      <w:r w:rsidRPr="007723D9">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14:paraId="68273326"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QUINTA: PRECIO E IMPUESTOS</w:t>
      </w:r>
      <w:r w:rsidRPr="007723D9">
        <w:rPr>
          <w:rFonts w:ascii="Tahoma" w:hAnsi="Tahoma" w:cs="Tahoma"/>
          <w:b/>
          <w:sz w:val="22"/>
          <w:szCs w:val="22"/>
        </w:rPr>
        <w:t>.-</w:t>
      </w:r>
      <w:r w:rsidRPr="007723D9">
        <w:rPr>
          <w:rFonts w:ascii="Tahoma" w:hAnsi="Tahoma" w:cs="Tahoma"/>
          <w:sz w:val="22"/>
          <w:szCs w:val="22"/>
        </w:rPr>
        <w:t xml:space="preserve"> El precio establecido para la provisión de los bienes y servicios objeto del presente contrato asciende a la suma de USD………………….. (………………………………..00/100 Dólares Americanos).</w:t>
      </w:r>
    </w:p>
    <w:p w14:paraId="42E21F3B"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14:paraId="77D4FFE2"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41697F0E" w14:textId="77777777" w:rsidR="00AA030D" w:rsidRPr="007723D9" w:rsidRDefault="00AA030D" w:rsidP="00AA030D">
      <w:pPr>
        <w:spacing w:before="120"/>
        <w:jc w:val="both"/>
        <w:rPr>
          <w:rFonts w:ascii="Tahoma" w:hAnsi="Tahoma" w:cs="Tahoma"/>
          <w:iCs/>
          <w:sz w:val="22"/>
          <w:szCs w:val="22"/>
          <w:lang w:val="es-BO"/>
        </w:rPr>
      </w:pPr>
      <w:r w:rsidRPr="007723D9">
        <w:rPr>
          <w:rFonts w:ascii="Tahoma" w:hAnsi="Tahoma" w:cs="Tahoma"/>
          <w:b/>
          <w:sz w:val="22"/>
          <w:szCs w:val="22"/>
          <w:u w:val="single"/>
        </w:rPr>
        <w:t>SEXTA: MONEDA Y FORMA DE PAGO</w:t>
      </w:r>
      <w:r w:rsidRPr="007723D9">
        <w:rPr>
          <w:rFonts w:ascii="Tahoma" w:hAnsi="Tahoma" w:cs="Tahoma"/>
          <w:sz w:val="22"/>
          <w:szCs w:val="22"/>
        </w:rPr>
        <w:t xml:space="preserve">.- </w:t>
      </w:r>
      <w:r w:rsidRPr="007723D9">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14:paraId="073C22F7" w14:textId="77777777" w:rsidR="00AA030D" w:rsidRPr="007723D9" w:rsidRDefault="00AA030D" w:rsidP="009D6F0D">
      <w:pPr>
        <w:numPr>
          <w:ilvl w:val="1"/>
          <w:numId w:val="38"/>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29162045" w14:textId="77777777" w:rsidR="00AA030D" w:rsidRPr="007723D9" w:rsidRDefault="00AA030D" w:rsidP="009D6F0D">
      <w:pPr>
        <w:numPr>
          <w:ilvl w:val="1"/>
          <w:numId w:val="38"/>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50E0B5EE" w14:textId="77777777" w:rsidR="00AA030D" w:rsidRPr="007723D9" w:rsidRDefault="00AA030D" w:rsidP="009D6F0D">
      <w:pPr>
        <w:numPr>
          <w:ilvl w:val="1"/>
          <w:numId w:val="38"/>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14:paraId="57B05482" w14:textId="77777777" w:rsidR="00AA030D" w:rsidRPr="007723D9" w:rsidRDefault="00AA030D" w:rsidP="00AA030D">
      <w:pPr>
        <w:spacing w:before="120"/>
        <w:jc w:val="both"/>
        <w:rPr>
          <w:rFonts w:ascii="Tahoma" w:hAnsi="Tahoma" w:cs="Tahoma"/>
          <w:sz w:val="22"/>
          <w:szCs w:val="22"/>
        </w:rPr>
      </w:pPr>
      <w:r w:rsidRPr="007723D9">
        <w:rPr>
          <w:rFonts w:ascii="Tahoma" w:hAnsi="Tahoma" w:cs="Tahoma"/>
          <w:sz w:val="22"/>
          <w:szCs w:val="22"/>
        </w:rPr>
        <w:t>Cualquier tributo, emergente del presente contrato, pagadero fuera y dentro del territorio boliviano estará a cargo del PROVEEDOR.</w:t>
      </w:r>
    </w:p>
    <w:p w14:paraId="22A6F265" w14:textId="77777777" w:rsidR="00AA030D" w:rsidRPr="007723D9" w:rsidRDefault="00AA030D" w:rsidP="00AA030D">
      <w:pPr>
        <w:spacing w:before="120"/>
        <w:jc w:val="both"/>
        <w:rPr>
          <w:rFonts w:ascii="Tahoma" w:hAnsi="Tahoma" w:cs="Tahoma"/>
          <w:iCs/>
          <w:sz w:val="22"/>
          <w:szCs w:val="22"/>
          <w:lang w:val="es-BO"/>
        </w:rPr>
      </w:pPr>
      <w:r w:rsidRPr="007723D9">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79ADC722" w14:textId="77777777" w:rsidR="00AA030D" w:rsidRPr="007723D9" w:rsidRDefault="00AA030D" w:rsidP="00AA030D">
      <w:pPr>
        <w:spacing w:before="120"/>
        <w:jc w:val="both"/>
        <w:rPr>
          <w:rFonts w:ascii="Tahoma" w:hAnsi="Tahoma" w:cs="Tahoma"/>
          <w:iCs/>
          <w:sz w:val="22"/>
          <w:szCs w:val="22"/>
          <w:lang w:val="es-BO"/>
        </w:rPr>
      </w:pPr>
      <w:r w:rsidRPr="007723D9">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1ABD5745"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rPr>
        <w:t>SÉPTIMA: VIGENCIA</w:t>
      </w:r>
      <w:r w:rsidRPr="007723D9">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6CC9A58A" w14:textId="77777777" w:rsidR="00AA030D" w:rsidRPr="004F3EE6" w:rsidRDefault="00AA030D" w:rsidP="00AA030D">
      <w:pPr>
        <w:spacing w:before="120"/>
        <w:jc w:val="both"/>
        <w:rPr>
          <w:rFonts w:ascii="Tahoma" w:hAnsi="Tahoma" w:cs="Tahoma"/>
          <w:sz w:val="22"/>
          <w:szCs w:val="22"/>
          <w:lang w:val="es-BO"/>
        </w:rPr>
      </w:pPr>
      <w:r w:rsidRPr="004F3EE6">
        <w:rPr>
          <w:rFonts w:ascii="Tahoma" w:hAnsi="Tahoma" w:cs="Tahoma"/>
          <w:b/>
          <w:sz w:val="22"/>
          <w:szCs w:val="22"/>
          <w:u w:val="single"/>
        </w:rPr>
        <w:t xml:space="preserve">OCTAVA: </w:t>
      </w:r>
      <w:r w:rsidRPr="004F3EE6">
        <w:rPr>
          <w:rFonts w:ascii="Tahoma" w:hAnsi="Tahoma" w:cs="Tahoma"/>
          <w:b/>
          <w:sz w:val="22"/>
          <w:szCs w:val="22"/>
          <w:u w:val="single"/>
          <w:lang w:val="es-BO"/>
        </w:rPr>
        <w:t>CALIDAD DEL SERVICIO</w:t>
      </w:r>
      <w:r w:rsidRPr="004F3EE6">
        <w:rPr>
          <w:rFonts w:ascii="Tahoma" w:hAnsi="Tahoma" w:cs="Tahoma"/>
          <w:b/>
          <w:sz w:val="22"/>
          <w:szCs w:val="22"/>
          <w:lang w:val="es-BO"/>
        </w:rPr>
        <w:t xml:space="preserve">.- </w:t>
      </w:r>
      <w:r w:rsidRPr="004F3EE6">
        <w:rPr>
          <w:rFonts w:ascii="Tahoma" w:hAnsi="Tahoma" w:cs="Tahoma"/>
          <w:sz w:val="22"/>
          <w:szCs w:val="22"/>
          <w:lang w:val="es-BO"/>
        </w:rPr>
        <w:t>El PROVEEDOR será responsable de la calidad del servicio que provee, de acuerdo a los siguientes términos:</w:t>
      </w:r>
    </w:p>
    <w:p w14:paraId="0EE0972C" w14:textId="77777777" w:rsidR="00AA030D" w:rsidRPr="004F3EE6" w:rsidRDefault="00AA030D" w:rsidP="00AA030D">
      <w:pPr>
        <w:spacing w:before="120"/>
        <w:ind w:left="567" w:hanging="567"/>
        <w:jc w:val="both"/>
        <w:rPr>
          <w:rFonts w:ascii="Tahoma" w:hAnsi="Tahoma" w:cs="Tahoma"/>
          <w:sz w:val="22"/>
          <w:szCs w:val="22"/>
          <w:lang w:val="es-BO"/>
        </w:rPr>
      </w:pPr>
      <w:r w:rsidRPr="004F3EE6">
        <w:rPr>
          <w:rFonts w:ascii="Tahoma" w:hAnsi="Tahoma" w:cs="Tahoma"/>
          <w:sz w:val="22"/>
          <w:szCs w:val="22"/>
          <w:lang w:val="es-BO"/>
        </w:rPr>
        <w:lastRenderedPageBreak/>
        <w:t>8.1</w:t>
      </w:r>
      <w:r w:rsidRPr="004F3EE6">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59142629" w14:textId="77777777" w:rsidR="00AA030D" w:rsidRPr="004F3EE6" w:rsidRDefault="00AA030D" w:rsidP="00AA030D">
      <w:pPr>
        <w:spacing w:before="120"/>
        <w:ind w:left="567" w:hanging="567"/>
        <w:jc w:val="both"/>
        <w:rPr>
          <w:rFonts w:ascii="Tahoma" w:hAnsi="Tahoma" w:cs="Tahoma"/>
          <w:sz w:val="22"/>
          <w:szCs w:val="22"/>
          <w:lang w:val="es-BO"/>
        </w:rPr>
      </w:pPr>
      <w:r w:rsidRPr="004F3EE6">
        <w:rPr>
          <w:rFonts w:ascii="Tahoma" w:hAnsi="Tahoma" w:cs="Tahoma"/>
          <w:sz w:val="22"/>
          <w:szCs w:val="22"/>
          <w:lang w:val="es-BO"/>
        </w:rPr>
        <w:t>8.2</w:t>
      </w:r>
      <w:r w:rsidRPr="004F3EE6">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7508CF0E" w14:textId="77777777" w:rsidR="00AA030D" w:rsidRPr="004F3EE6" w:rsidRDefault="00AA030D" w:rsidP="00AA030D">
      <w:pPr>
        <w:spacing w:before="120"/>
        <w:ind w:left="567" w:hanging="567"/>
        <w:jc w:val="both"/>
        <w:rPr>
          <w:rFonts w:ascii="Tahoma" w:hAnsi="Tahoma" w:cs="Tahoma"/>
          <w:sz w:val="22"/>
          <w:szCs w:val="22"/>
          <w:lang w:val="es-BO"/>
        </w:rPr>
      </w:pPr>
      <w:r w:rsidRPr="004F3EE6">
        <w:rPr>
          <w:rFonts w:ascii="Tahoma" w:hAnsi="Tahoma" w:cs="Tahoma"/>
          <w:sz w:val="22"/>
          <w:szCs w:val="22"/>
          <w:lang w:val="es-BO"/>
        </w:rPr>
        <w:t>8.3</w:t>
      </w:r>
      <w:r w:rsidRPr="004F3EE6">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6DFC35F5" w14:textId="77777777" w:rsidR="00AA030D" w:rsidRPr="004F3EE6" w:rsidRDefault="00AA030D" w:rsidP="00AA030D">
      <w:pPr>
        <w:spacing w:before="120"/>
        <w:ind w:left="567" w:right="48" w:hanging="567"/>
        <w:jc w:val="both"/>
        <w:rPr>
          <w:rFonts w:ascii="Tahoma" w:hAnsi="Tahoma" w:cs="Tahoma"/>
          <w:sz w:val="22"/>
          <w:szCs w:val="22"/>
          <w:lang w:val="es-BO"/>
        </w:rPr>
      </w:pPr>
      <w:r w:rsidRPr="004F3EE6">
        <w:rPr>
          <w:rFonts w:ascii="Tahoma" w:hAnsi="Tahoma" w:cs="Tahoma"/>
          <w:sz w:val="22"/>
          <w:szCs w:val="22"/>
          <w:lang w:val="es-BO"/>
        </w:rPr>
        <w:t>8.4</w:t>
      </w:r>
      <w:r w:rsidRPr="004F3EE6">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14:paraId="7FAEEB2A" w14:textId="77777777" w:rsidR="00AA030D" w:rsidRPr="007723D9" w:rsidRDefault="00AA030D" w:rsidP="00AA030D">
      <w:pPr>
        <w:spacing w:before="120"/>
        <w:jc w:val="both"/>
        <w:rPr>
          <w:rFonts w:ascii="Tahoma" w:hAnsi="Tahoma" w:cs="Tahoma"/>
          <w:sz w:val="22"/>
          <w:szCs w:val="22"/>
        </w:rPr>
      </w:pPr>
      <w:r w:rsidRPr="007723D9">
        <w:rPr>
          <w:rFonts w:ascii="Tahoma" w:hAnsi="Tahoma" w:cs="Tahoma"/>
          <w:b/>
          <w:sz w:val="22"/>
          <w:szCs w:val="22"/>
          <w:u w:val="single"/>
          <w:lang w:val="es-BO"/>
        </w:rPr>
        <w:t>NOVENA</w:t>
      </w:r>
      <w:r w:rsidRPr="007723D9">
        <w:rPr>
          <w:rFonts w:ascii="Tahoma" w:hAnsi="Tahoma" w:cs="Tahoma"/>
          <w:b/>
          <w:sz w:val="22"/>
          <w:szCs w:val="22"/>
          <w:u w:val="single"/>
        </w:rPr>
        <w:t>: GARANTÍAS Y SEGUROS</w:t>
      </w:r>
      <w:r w:rsidRPr="007723D9">
        <w:rPr>
          <w:rFonts w:ascii="Tahoma" w:hAnsi="Tahoma" w:cs="Tahoma"/>
          <w:sz w:val="22"/>
          <w:szCs w:val="22"/>
        </w:rPr>
        <w:t xml:space="preserve">.- Las garantías y seguros señaladas en la presente cláusula, </w:t>
      </w:r>
      <w:r w:rsidRPr="007723D9">
        <w:rPr>
          <w:rFonts w:ascii="Tahoma" w:hAnsi="Tahoma" w:cs="Tahoma"/>
          <w:color w:val="000000"/>
          <w:sz w:val="22"/>
          <w:szCs w:val="22"/>
          <w:lang w:val="es-BO"/>
        </w:rPr>
        <w:t>serán exigibles y ejecutable de acuerdo a las leyes bolivianas</w:t>
      </w:r>
      <w:r w:rsidRPr="007723D9">
        <w:rPr>
          <w:rFonts w:ascii="Tahoma" w:hAnsi="Tahoma" w:cs="Tahoma"/>
          <w:sz w:val="22"/>
          <w:szCs w:val="22"/>
        </w:rPr>
        <w:t xml:space="preserve">, si </w:t>
      </w:r>
      <w:r w:rsidRPr="007723D9">
        <w:rPr>
          <w:rFonts w:ascii="Tahoma" w:hAnsi="Tahoma" w:cs="Tahoma"/>
          <w:sz w:val="22"/>
          <w:szCs w:val="22"/>
          <w:lang w:val="es-BO"/>
        </w:rPr>
        <w:t>el PROVEEDOR</w:t>
      </w:r>
      <w:r w:rsidRPr="007723D9">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7480B180" w14:textId="77777777" w:rsidR="00AA030D" w:rsidRPr="007723D9" w:rsidRDefault="00AA030D" w:rsidP="009D6F0D">
      <w:pPr>
        <w:pStyle w:val="Prrafodelista"/>
        <w:numPr>
          <w:ilvl w:val="1"/>
          <w:numId w:val="39"/>
        </w:numPr>
        <w:tabs>
          <w:tab w:val="left" w:pos="-1843"/>
        </w:tabs>
        <w:spacing w:before="120"/>
        <w:ind w:left="567" w:hanging="567"/>
        <w:jc w:val="both"/>
        <w:rPr>
          <w:rFonts w:ascii="Tahoma" w:hAnsi="Tahoma" w:cs="Tahoma"/>
          <w:sz w:val="22"/>
          <w:szCs w:val="22"/>
          <w:lang w:val="es-BO"/>
        </w:rPr>
      </w:pPr>
      <w:r w:rsidRPr="007723D9">
        <w:rPr>
          <w:rFonts w:ascii="Tahoma" w:hAnsi="Tahoma" w:cs="Tahoma"/>
          <w:b/>
          <w:bCs/>
          <w:sz w:val="22"/>
          <w:szCs w:val="22"/>
          <w:u w:val="single"/>
          <w:lang w:val="es-BO"/>
        </w:rPr>
        <w:t>Garantía de Cumplimiento de Contrato</w:t>
      </w:r>
      <w:r w:rsidRPr="007723D9">
        <w:rPr>
          <w:rFonts w:ascii="Tahoma" w:hAnsi="Tahoma" w:cs="Tahoma"/>
          <w:b/>
          <w:sz w:val="22"/>
          <w:szCs w:val="22"/>
          <w:lang w:val="es-BO"/>
        </w:rPr>
        <w:t>.-</w:t>
      </w:r>
      <w:r w:rsidRPr="007723D9">
        <w:rPr>
          <w:rFonts w:ascii="Tahoma" w:hAnsi="Tahoma" w:cs="Tahoma"/>
          <w:sz w:val="22"/>
          <w:szCs w:val="22"/>
          <w:lang w:val="es-BO"/>
        </w:rPr>
        <w:t xml:space="preserve"> Para garantizar el cumplimiento del presente contrato, el</w:t>
      </w:r>
      <w:r w:rsidRPr="007723D9">
        <w:rPr>
          <w:rFonts w:ascii="Tahoma" w:hAnsi="Tahoma" w:cs="Tahoma"/>
          <w:b/>
          <w:sz w:val="22"/>
          <w:szCs w:val="22"/>
          <w:lang w:val="es-BO"/>
        </w:rPr>
        <w:t xml:space="preserve"> </w:t>
      </w:r>
      <w:r w:rsidRPr="007723D9">
        <w:rPr>
          <w:rFonts w:ascii="Tahoma" w:hAnsi="Tahoma" w:cs="Tahoma"/>
          <w:sz w:val="22"/>
          <w:szCs w:val="22"/>
          <w:lang w:val="es-BO"/>
        </w:rPr>
        <w:t>PROVEEDOR presentó a ENTEL S.A. la Boleta de Garantía N° ………………………… por la suma de USD………………… (……………………………………………..00/100 Dólares Americanos) con vigencia a partir del ../../16 hasta el ../../..,</w:t>
      </w:r>
      <w:r w:rsidRPr="007723D9">
        <w:rPr>
          <w:rFonts w:ascii="Tahoma" w:hAnsi="Tahoma" w:cs="Tahoma"/>
          <w:bCs/>
          <w:sz w:val="22"/>
          <w:szCs w:val="22"/>
          <w:lang w:val="es-BO"/>
        </w:rPr>
        <w:t xml:space="preserve"> </w:t>
      </w:r>
      <w:r w:rsidRPr="007723D9">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14:paraId="08267676" w14:textId="77777777" w:rsidR="00AA030D" w:rsidRPr="007723D9" w:rsidRDefault="00AA030D" w:rsidP="009D6F0D">
      <w:pPr>
        <w:pStyle w:val="Prrafodelista"/>
        <w:numPr>
          <w:ilvl w:val="1"/>
          <w:numId w:val="39"/>
        </w:numPr>
        <w:tabs>
          <w:tab w:val="left" w:pos="-1843"/>
        </w:tabs>
        <w:spacing w:before="120"/>
        <w:ind w:left="567" w:hanging="567"/>
        <w:jc w:val="both"/>
        <w:rPr>
          <w:rFonts w:ascii="Tahoma" w:hAnsi="Tahoma" w:cs="Tahoma"/>
          <w:sz w:val="22"/>
          <w:szCs w:val="22"/>
          <w:lang w:val="es-BO"/>
        </w:rPr>
      </w:pPr>
      <w:r w:rsidRPr="007723D9">
        <w:rPr>
          <w:rFonts w:ascii="Tahoma" w:hAnsi="Tahoma" w:cs="Tahoma"/>
          <w:b/>
          <w:sz w:val="22"/>
          <w:szCs w:val="22"/>
          <w:u w:val="single"/>
          <w:lang w:val="es-BO"/>
        </w:rPr>
        <w:t>Garantía de Calidad Técnica Ejecución de Servicios</w:t>
      </w:r>
      <w:r w:rsidRPr="007723D9">
        <w:rPr>
          <w:rFonts w:ascii="Tahoma" w:hAnsi="Tahoma" w:cs="Tahoma"/>
          <w:b/>
          <w:sz w:val="22"/>
          <w:szCs w:val="22"/>
          <w:lang w:val="es-BO"/>
        </w:rPr>
        <w:t xml:space="preserve">.- </w:t>
      </w:r>
      <w:r w:rsidRPr="007723D9">
        <w:rPr>
          <w:rFonts w:ascii="Tahoma" w:hAnsi="Tahoma" w:cs="Tahoma"/>
          <w:sz w:val="22"/>
          <w:szCs w:val="22"/>
          <w:lang w:val="es-BO"/>
        </w:rPr>
        <w:t>El PROVEEDOR</w:t>
      </w:r>
      <w:r w:rsidRPr="007723D9">
        <w:rPr>
          <w:rFonts w:ascii="Tahoma" w:hAnsi="Tahoma" w:cs="Tahoma"/>
          <w:b/>
          <w:sz w:val="22"/>
          <w:szCs w:val="22"/>
          <w:lang w:val="es-BO"/>
        </w:rPr>
        <w:t xml:space="preserve"> </w:t>
      </w:r>
      <w:r w:rsidRPr="007723D9">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14:paraId="469B4331" w14:textId="77777777" w:rsidR="00AA030D" w:rsidRPr="007723D9" w:rsidRDefault="00AA030D" w:rsidP="009D6F0D">
      <w:pPr>
        <w:pStyle w:val="Prrafodelista"/>
        <w:numPr>
          <w:ilvl w:val="1"/>
          <w:numId w:val="39"/>
        </w:numPr>
        <w:tabs>
          <w:tab w:val="left" w:pos="-1843"/>
        </w:tabs>
        <w:spacing w:before="120"/>
        <w:ind w:left="567" w:hanging="567"/>
        <w:jc w:val="both"/>
        <w:rPr>
          <w:rFonts w:ascii="Tahoma" w:hAnsi="Tahoma" w:cs="Tahoma"/>
          <w:sz w:val="22"/>
          <w:szCs w:val="22"/>
          <w:lang w:val="es-BO"/>
        </w:rPr>
      </w:pPr>
      <w:r w:rsidRPr="007723D9">
        <w:rPr>
          <w:rFonts w:ascii="Tahoma" w:hAnsi="Tahoma" w:cs="Tahoma"/>
          <w:b/>
          <w:color w:val="000000"/>
          <w:spacing w:val="-3"/>
          <w:sz w:val="22"/>
          <w:szCs w:val="22"/>
          <w:u w:val="single"/>
        </w:rPr>
        <w:t>Póliza de Responsabilidad Civil</w:t>
      </w:r>
      <w:r w:rsidRPr="007723D9">
        <w:rPr>
          <w:rFonts w:ascii="Tahoma" w:hAnsi="Tahoma" w:cs="Tahoma"/>
          <w:b/>
          <w:color w:val="000000"/>
          <w:spacing w:val="-3"/>
          <w:sz w:val="22"/>
          <w:szCs w:val="22"/>
        </w:rPr>
        <w:t>.-</w:t>
      </w:r>
      <w:r w:rsidRPr="007723D9">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4D6D7CBA" w14:textId="77777777" w:rsidR="00AA030D" w:rsidRPr="007723D9" w:rsidRDefault="00AA030D" w:rsidP="009D6F0D">
      <w:pPr>
        <w:pStyle w:val="Prrafodelista"/>
        <w:numPr>
          <w:ilvl w:val="1"/>
          <w:numId w:val="39"/>
        </w:numPr>
        <w:tabs>
          <w:tab w:val="left" w:pos="-1843"/>
        </w:tabs>
        <w:spacing w:before="120"/>
        <w:ind w:left="567" w:hanging="567"/>
        <w:jc w:val="both"/>
        <w:rPr>
          <w:rFonts w:ascii="Tahoma" w:hAnsi="Tahoma" w:cs="Tahoma"/>
          <w:sz w:val="22"/>
          <w:szCs w:val="22"/>
          <w:lang w:val="es-BO"/>
        </w:rPr>
      </w:pPr>
      <w:r w:rsidRPr="007723D9">
        <w:rPr>
          <w:rFonts w:ascii="Tahoma" w:hAnsi="Tahoma" w:cs="Tahoma"/>
          <w:b/>
          <w:bCs/>
          <w:iCs/>
          <w:color w:val="000000"/>
          <w:sz w:val="22"/>
          <w:szCs w:val="22"/>
          <w:u w:val="single"/>
        </w:rPr>
        <w:t>Póliza de Seguro Contra Accidentes</w:t>
      </w:r>
      <w:r w:rsidRPr="007723D9">
        <w:rPr>
          <w:rFonts w:ascii="Tahoma" w:hAnsi="Tahoma" w:cs="Tahoma"/>
          <w:b/>
          <w:bCs/>
          <w:iCs/>
          <w:color w:val="000000"/>
          <w:sz w:val="22"/>
          <w:szCs w:val="22"/>
        </w:rPr>
        <w:t>.-</w:t>
      </w:r>
      <w:r w:rsidRPr="007723D9">
        <w:rPr>
          <w:rFonts w:ascii="Tahoma" w:hAnsi="Tahoma" w:cs="Tahoma"/>
          <w:iCs/>
          <w:color w:val="000000"/>
          <w:sz w:val="22"/>
          <w:szCs w:val="22"/>
        </w:rPr>
        <w:t xml:space="preserve"> El</w:t>
      </w:r>
      <w:r w:rsidRPr="007723D9">
        <w:rPr>
          <w:rFonts w:ascii="Tahoma" w:hAnsi="Tahoma" w:cs="Tahoma"/>
          <w:b/>
          <w:iCs/>
          <w:color w:val="000000"/>
          <w:sz w:val="22"/>
          <w:szCs w:val="22"/>
        </w:rPr>
        <w:t xml:space="preserve"> </w:t>
      </w:r>
      <w:r w:rsidRPr="007723D9">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7C56C1CF"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DÉCIMA: INSPECCIONES Y PRUEBAS</w:t>
      </w:r>
      <w:r w:rsidRPr="007723D9">
        <w:rPr>
          <w:rFonts w:ascii="Tahoma" w:hAnsi="Tahoma" w:cs="Tahoma"/>
          <w:b/>
          <w:sz w:val="22"/>
          <w:szCs w:val="22"/>
          <w:lang w:val="es-BO"/>
        </w:rPr>
        <w:t xml:space="preserve">.- </w:t>
      </w:r>
      <w:r w:rsidRPr="007723D9">
        <w:rPr>
          <w:rFonts w:ascii="Tahoma" w:hAnsi="Tahoma" w:cs="Tahoma"/>
          <w:sz w:val="22"/>
          <w:szCs w:val="22"/>
          <w:lang w:val="es-BO"/>
        </w:rPr>
        <w:t>El PROVEEDOR, será responsable de la calidad de los servicios que provee hasta el momento de su entrega de acuerdo a lo establecido en el presente documento.</w:t>
      </w:r>
    </w:p>
    <w:p w14:paraId="27562507"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lastRenderedPageBreak/>
        <w:t>10.1</w:t>
      </w:r>
      <w:r w:rsidRPr="007723D9">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2ED736B7" w14:textId="77777777" w:rsidR="00AA030D" w:rsidRPr="007723D9" w:rsidRDefault="00AA030D" w:rsidP="00AA030D">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10.1.1</w:t>
      </w:r>
      <w:r w:rsidRPr="007723D9">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115AD4AA" w14:textId="77777777" w:rsidR="00AA030D" w:rsidRPr="007723D9" w:rsidRDefault="00AA030D" w:rsidP="00AA030D">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649D2A7D" w14:textId="77777777" w:rsidR="00AA030D" w:rsidRPr="007723D9" w:rsidRDefault="00AA030D" w:rsidP="00AA030D">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7C73E81B"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059C46D4"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14:paraId="5755DF99" w14:textId="77777777" w:rsidR="00AA030D" w:rsidRPr="007723D9" w:rsidRDefault="00AA030D" w:rsidP="009D6F0D">
      <w:pPr>
        <w:numPr>
          <w:ilvl w:val="1"/>
          <w:numId w:val="37"/>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14:paraId="146FCD59"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w:t>
      </w:r>
      <w:r w:rsidRPr="007723D9">
        <w:rPr>
          <w:rFonts w:ascii="Tahoma" w:eastAsia="Calibri" w:hAnsi="Tahoma" w:cs="Tahoma"/>
          <w:sz w:val="22"/>
          <w:szCs w:val="22"/>
        </w:rPr>
        <w:tab/>
        <w:t>Entregar todos los equipos y accesorios objeto del presente contrato totalmente nuevos y sin uso.</w:t>
      </w:r>
    </w:p>
    <w:p w14:paraId="20257DDD"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11.1.2   En caso de existir dudas sobre los bienes o servicios objeto del presente contrato, consultar en forma inmediata y oportunamente a la supervisión de ENTEL S.A.</w:t>
      </w:r>
    </w:p>
    <w:p w14:paraId="595A5968"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11.1.3   Custodiar y resguardar la integridad de los equipos y accesorios en todo momento mediante el uso de herramientas, métodos adecuados de conservación.</w:t>
      </w:r>
    </w:p>
    <w:p w14:paraId="7A24C79D"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11.1.4</w:t>
      </w:r>
      <w:r w:rsidRPr="007723D9">
        <w:rPr>
          <w:rFonts w:ascii="Tahoma" w:eastAsia="Calibri" w:hAnsi="Tahoma" w:cs="Tahoma"/>
          <w:sz w:val="22"/>
          <w:szCs w:val="22"/>
        </w:rPr>
        <w:tab/>
        <w:t>Contar con garantías y seguros para el cumplimiento del presente contrato en previsión y resguardo de su personal o daño a terceros.</w:t>
      </w:r>
    </w:p>
    <w:p w14:paraId="700AD442"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11.1.5</w:t>
      </w:r>
      <w:r w:rsidRPr="007723D9">
        <w:rPr>
          <w:rFonts w:ascii="Tahoma" w:eastAsia="Calibri" w:hAnsi="Tahoma" w:cs="Tahoma"/>
          <w:sz w:val="22"/>
          <w:szCs w:val="22"/>
        </w:rPr>
        <w:tab/>
        <w:t>Presentar y entregar toda la documentación técnica solicitada de acuerdo a lo requerido por ENTEL S.A.</w:t>
      </w:r>
    </w:p>
    <w:p w14:paraId="6A7DDC7D"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11.1.6</w:t>
      </w:r>
      <w:r w:rsidRPr="007723D9">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14:paraId="798092A1"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11.1.7   </w:t>
      </w:r>
      <w:r w:rsidRPr="007723D9">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14:paraId="548627EB"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11.1.8   </w:t>
      </w:r>
      <w:r w:rsidRPr="007723D9">
        <w:rPr>
          <w:rFonts w:ascii="Tahoma" w:eastAsia="Calibri" w:hAnsi="Tahoma" w:cs="Tahoma"/>
          <w:sz w:val="22"/>
          <w:szCs w:val="22"/>
        </w:rPr>
        <w:tab/>
        <w:t>Responder por los vicios ocultos o mala calidad de los equipos y accesorios objeto del presente contrato, según lo establecido en el código civil boliviano.</w:t>
      </w:r>
    </w:p>
    <w:p w14:paraId="39B63EE9"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lastRenderedPageBreak/>
        <w:t>11.1.9   Contar con un stock de repuestos que garanticen la calidad de los equipos y accesorios, durante el período de garantía.</w:t>
      </w:r>
    </w:p>
    <w:p w14:paraId="1F9830A3"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11.1.10</w:t>
      </w:r>
      <w:r w:rsidRPr="007723D9">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2C8E9556"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11.1.11</w:t>
      </w:r>
      <w:r w:rsidRPr="007723D9">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503DFF4"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11.1.12</w:t>
      </w:r>
      <w:r w:rsidRPr="007723D9">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30B37A12"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11.1.13</w:t>
      </w:r>
      <w:r w:rsidRPr="007723D9">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705EC3B3"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11.1.14</w:t>
      </w:r>
      <w:r w:rsidRPr="007723D9">
        <w:rPr>
          <w:rFonts w:ascii="Tahoma" w:eastAsia="Calibri" w:hAnsi="Tahoma" w:cs="Tahoma"/>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E86AEF2"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11.1.15</w:t>
      </w:r>
      <w:r w:rsidRPr="007723D9">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FF2831C" w14:textId="77777777" w:rsidR="00AA030D" w:rsidRPr="007723D9" w:rsidRDefault="00AA030D" w:rsidP="00AA030D">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11.1.16</w:t>
      </w:r>
      <w:r w:rsidRPr="007723D9">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14:paraId="659C9320" w14:textId="77777777" w:rsidR="00AA030D" w:rsidRPr="007723D9" w:rsidRDefault="00AA030D" w:rsidP="00AA030D">
      <w:pPr>
        <w:spacing w:before="120"/>
        <w:ind w:left="1418" w:hanging="851"/>
        <w:jc w:val="both"/>
        <w:rPr>
          <w:rFonts w:ascii="Tahoma" w:hAnsi="Tahoma" w:cs="Tahoma"/>
          <w:sz w:val="22"/>
          <w:szCs w:val="22"/>
        </w:rPr>
      </w:pPr>
      <w:r w:rsidRPr="007723D9">
        <w:rPr>
          <w:rFonts w:ascii="Tahoma" w:hAnsi="Tahoma" w:cs="Tahoma"/>
          <w:sz w:val="22"/>
          <w:szCs w:val="22"/>
        </w:rPr>
        <w:t>11.1.17</w:t>
      </w:r>
      <w:r w:rsidRPr="007723D9">
        <w:rPr>
          <w:rFonts w:ascii="Tahoma" w:hAnsi="Tahoma" w:cs="Tahoma"/>
          <w:sz w:val="22"/>
          <w:szCs w:val="22"/>
        </w:rPr>
        <w:tab/>
        <w:t>Durante la ejecución del contrato y el periodo de garantía proporcionará un toll free para que ENTEL efectúe cualquier consulta que requiera.</w:t>
      </w:r>
    </w:p>
    <w:p w14:paraId="42C5172E" w14:textId="77777777" w:rsidR="00AA030D" w:rsidRPr="007723D9" w:rsidRDefault="00AA030D" w:rsidP="00AA030D">
      <w:pPr>
        <w:spacing w:before="120"/>
        <w:ind w:left="1418" w:hanging="851"/>
        <w:jc w:val="both"/>
        <w:rPr>
          <w:rFonts w:ascii="Tahoma" w:hAnsi="Tahoma" w:cs="Tahoma"/>
          <w:sz w:val="22"/>
          <w:szCs w:val="22"/>
        </w:rPr>
      </w:pPr>
      <w:r w:rsidRPr="007723D9">
        <w:rPr>
          <w:rFonts w:ascii="Tahoma" w:eastAsia="Calibri" w:hAnsi="Tahoma" w:cs="Tahoma"/>
          <w:spacing w:val="-3"/>
          <w:sz w:val="22"/>
          <w:szCs w:val="22"/>
          <w:lang w:val="es-BO"/>
        </w:rPr>
        <w:t>11.1.18</w:t>
      </w:r>
      <w:r w:rsidRPr="007723D9">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1E171069" w14:textId="77777777" w:rsidR="00AA030D" w:rsidRPr="007723D9" w:rsidRDefault="00AA030D" w:rsidP="00AA030D">
      <w:pPr>
        <w:spacing w:before="120"/>
        <w:ind w:left="1418" w:hanging="851"/>
        <w:jc w:val="both"/>
        <w:rPr>
          <w:rFonts w:ascii="Tahoma" w:hAnsi="Tahoma" w:cs="Tahoma"/>
          <w:sz w:val="22"/>
          <w:szCs w:val="22"/>
        </w:rPr>
      </w:pPr>
      <w:r w:rsidRPr="007723D9">
        <w:rPr>
          <w:rFonts w:ascii="Tahoma" w:hAnsi="Tahoma" w:cs="Tahoma"/>
          <w:sz w:val="22"/>
          <w:szCs w:val="22"/>
        </w:rPr>
        <w:lastRenderedPageBreak/>
        <w:t>11.1.19</w:t>
      </w:r>
      <w:r w:rsidRPr="007723D9">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14:paraId="75DD57AB" w14:textId="77777777" w:rsidR="00AA030D" w:rsidRPr="007723D9" w:rsidRDefault="00AA030D" w:rsidP="009D6F0D">
      <w:pPr>
        <w:numPr>
          <w:ilvl w:val="1"/>
          <w:numId w:val="37"/>
        </w:numPr>
        <w:spacing w:before="120"/>
        <w:ind w:left="567" w:hanging="567"/>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14:paraId="47793EEB" w14:textId="77777777" w:rsidR="00AA030D" w:rsidRPr="007723D9" w:rsidRDefault="00AA030D" w:rsidP="009D6F0D">
      <w:pPr>
        <w:numPr>
          <w:ilvl w:val="2"/>
          <w:numId w:val="37"/>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14:paraId="116FAAB2" w14:textId="77777777" w:rsidR="00AA030D" w:rsidRPr="007723D9" w:rsidRDefault="00AA030D" w:rsidP="009D6F0D">
      <w:pPr>
        <w:numPr>
          <w:ilvl w:val="2"/>
          <w:numId w:val="37"/>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14:paraId="03F422AB" w14:textId="77777777" w:rsidR="00AA030D" w:rsidRPr="007723D9" w:rsidRDefault="00AA030D" w:rsidP="009D6F0D">
      <w:pPr>
        <w:numPr>
          <w:ilvl w:val="2"/>
          <w:numId w:val="37"/>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Disponer de personal para la recepción de los servicios objeto del presente contrato.</w:t>
      </w:r>
    </w:p>
    <w:p w14:paraId="47E2AFD8" w14:textId="77777777" w:rsidR="00AA030D" w:rsidRPr="007723D9" w:rsidRDefault="00AA030D" w:rsidP="00AA030D">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de ……………………………………………………………………………………... </w:t>
      </w:r>
    </w:p>
    <w:p w14:paraId="5E80D45F"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14:paraId="0F6037BA"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79468DAB"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2B5D4AE"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4ACDEEB"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14:paraId="66F0B0B0"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3AB74F8B"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257347C9"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lastRenderedPageBreak/>
        <w:t>Los cambios y/o modificaciones al presente contrato deberán ser acordadas mediante la suscripción de una adenda o contrato modificatorio.</w:t>
      </w:r>
    </w:p>
    <w:p w14:paraId="5295BE03"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55A76AAE" w14:textId="77777777" w:rsidR="00AA030D" w:rsidRPr="007723D9" w:rsidRDefault="00AA030D" w:rsidP="00AA030D">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12B47D24"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31317F15" w14:textId="77777777" w:rsidR="00AA030D" w:rsidRPr="007723D9" w:rsidRDefault="00AA030D" w:rsidP="00AA030D">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52E51A86" w14:textId="77777777" w:rsidR="00AA030D" w:rsidRPr="007723D9" w:rsidRDefault="00AA030D" w:rsidP="00AA030D">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3A3774FA" w14:textId="77777777" w:rsidR="00AA030D" w:rsidRPr="007723D9" w:rsidRDefault="00AA030D" w:rsidP="00AA030D">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14:paraId="7C8F5CAE" w14:textId="77777777" w:rsidR="00AA030D" w:rsidRPr="007723D9" w:rsidRDefault="00AA030D" w:rsidP="00AA030D">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2E37274" w14:textId="77777777" w:rsidR="00AA030D" w:rsidRPr="007723D9" w:rsidRDefault="00AA030D" w:rsidP="00AA030D">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0AAA8DB5" w14:textId="77777777" w:rsidR="00AA030D" w:rsidRPr="007723D9" w:rsidRDefault="00AA030D" w:rsidP="00AA030D">
      <w:pPr>
        <w:spacing w:before="120"/>
        <w:jc w:val="both"/>
        <w:rPr>
          <w:rFonts w:ascii="Tahoma" w:hAnsi="Tahoma" w:cs="Tahoma"/>
          <w:bCs/>
          <w:sz w:val="22"/>
          <w:szCs w:val="22"/>
        </w:rPr>
      </w:pPr>
      <w:r w:rsidRPr="007723D9">
        <w:rPr>
          <w:rFonts w:ascii="Tahoma" w:hAnsi="Tahoma" w:cs="Tahoma"/>
          <w:bCs/>
          <w:sz w:val="22"/>
          <w:szCs w:val="22"/>
        </w:rPr>
        <w:t xml:space="preserve">Comprobada la causa de fuerza mayor o caso fortuito, el plazo de la ejecución del contrato será ampliado en el mismo número de días que motivó el hecho. Es atribución de ENTEL S.A. </w:t>
      </w:r>
      <w:r w:rsidRPr="007723D9">
        <w:rPr>
          <w:rFonts w:ascii="Tahoma" w:hAnsi="Tahoma" w:cs="Tahoma"/>
          <w:bCs/>
          <w:sz w:val="22"/>
          <w:szCs w:val="22"/>
        </w:rPr>
        <w:lastRenderedPageBreak/>
        <w:t>considerar o rechazar los descargos presentados por el proveedor por falta de insuficiencia de prueba.</w:t>
      </w:r>
    </w:p>
    <w:p w14:paraId="4C0B09C2" w14:textId="77777777" w:rsidR="00AA030D" w:rsidRPr="007723D9" w:rsidRDefault="00AA030D" w:rsidP="00AA030D">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5E82295F" w14:textId="77777777" w:rsidR="00AA030D" w:rsidRPr="007723D9" w:rsidRDefault="00AA030D" w:rsidP="00AA030D">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427A0FCE" w14:textId="77777777" w:rsidR="00AA030D" w:rsidRPr="007723D9" w:rsidRDefault="00AA030D" w:rsidP="00AA030D">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14:paraId="5FBD3A0F" w14:textId="77777777" w:rsidR="00AA030D" w:rsidRPr="007723D9" w:rsidRDefault="00AA030D" w:rsidP="00AA030D">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14:paraId="796944B0"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14:paraId="567CFBB6"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14:paraId="13D164FD"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14:paraId="631BF8A7"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14:paraId="431F0818" w14:textId="77777777" w:rsidR="00AA030D" w:rsidRPr="007723D9" w:rsidRDefault="00AA030D" w:rsidP="00AA030D">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14:paraId="18864A00"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14:paraId="72D1AE33" w14:textId="77777777" w:rsidR="00AA030D" w:rsidRPr="007723D9" w:rsidRDefault="00AA030D" w:rsidP="00AA030D">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t>22.2.1</w:t>
      </w:r>
      <w:r w:rsidRPr="007723D9">
        <w:rPr>
          <w:rFonts w:ascii="Tahoma" w:hAnsi="Tahoma" w:cs="Tahoma"/>
          <w:bCs/>
          <w:color w:val="000000"/>
          <w:sz w:val="22"/>
          <w:szCs w:val="22"/>
          <w:lang w:val="es-BO"/>
        </w:rPr>
        <w:tab/>
        <w:t>Si ENTEL S.A. demora injustificadamente en los pagos acordados.</w:t>
      </w:r>
    </w:p>
    <w:p w14:paraId="7114D050" w14:textId="77777777" w:rsidR="00AA030D" w:rsidRPr="007723D9" w:rsidRDefault="00AA030D" w:rsidP="00AA030D">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46887B95"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CF9D9F8"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182BECF1"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w:t>
      </w:r>
      <w:r w:rsidRPr="007723D9">
        <w:rPr>
          <w:rFonts w:ascii="Tahoma" w:hAnsi="Tahoma" w:cs="Tahoma"/>
          <w:sz w:val="22"/>
          <w:szCs w:val="22"/>
          <w:lang w:val="es-BO"/>
        </w:rPr>
        <w:lastRenderedPageBreak/>
        <w:t>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682D981D"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8318413" w14:textId="77777777" w:rsidR="00AA030D" w:rsidRPr="007723D9" w:rsidRDefault="00AA030D" w:rsidP="00AA030D">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EA4AA30" w14:textId="77777777" w:rsidR="00AA030D" w:rsidRPr="007723D9" w:rsidRDefault="00AA030D" w:rsidP="00AA030D">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E21D2BE"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229EC50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14:paraId="3FF956B7"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B8074A8"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bCs/>
          <w:sz w:val="22"/>
          <w:szCs w:val="22"/>
          <w:u w:val="single"/>
          <w:lang w:val="es-BO"/>
        </w:rPr>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6A084A7D"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14:paraId="5B1E881B" w14:textId="77777777" w:rsidR="00AA030D" w:rsidRPr="007723D9" w:rsidRDefault="00AA030D" w:rsidP="00AA030D">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14:paraId="3D5866D3" w14:textId="77777777" w:rsidR="00AA030D" w:rsidRPr="007723D9" w:rsidRDefault="00AA030D" w:rsidP="00AA030D">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14:paraId="036D7F87" w14:textId="77777777" w:rsidR="00AA030D" w:rsidRPr="007723D9" w:rsidRDefault="00AA030D" w:rsidP="00AA030D">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14:paraId="1AC20D7A" w14:textId="77777777" w:rsidR="00AA030D" w:rsidRPr="007723D9" w:rsidRDefault="00AA030D" w:rsidP="00AA030D">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14:paraId="218BB3F9" w14:textId="77777777" w:rsidR="00AA030D" w:rsidRPr="007723D9" w:rsidRDefault="00AA030D" w:rsidP="00AA030D">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14:paraId="07842935" w14:textId="77777777" w:rsidR="00AA030D" w:rsidRPr="007723D9" w:rsidRDefault="00AA030D" w:rsidP="00AA030D">
      <w:pPr>
        <w:ind w:left="567"/>
        <w:jc w:val="both"/>
        <w:rPr>
          <w:rFonts w:ascii="Tahoma" w:hAnsi="Tahoma" w:cs="Tahoma"/>
          <w:sz w:val="22"/>
          <w:szCs w:val="22"/>
          <w:lang w:val="es-BO"/>
        </w:rPr>
      </w:pPr>
      <w:r w:rsidRPr="007723D9">
        <w:rPr>
          <w:rFonts w:ascii="Tahoma" w:hAnsi="Tahoma" w:cs="Tahoma"/>
          <w:sz w:val="22"/>
          <w:szCs w:val="22"/>
          <w:lang w:val="es-BO"/>
        </w:rPr>
        <w:t>Dirección: Calle ………………………………………………………………….</w:t>
      </w:r>
    </w:p>
    <w:p w14:paraId="742D903F" w14:textId="77777777" w:rsidR="00AA030D" w:rsidRPr="007723D9" w:rsidRDefault="00AA030D" w:rsidP="00AA030D">
      <w:pPr>
        <w:ind w:left="567"/>
        <w:jc w:val="both"/>
        <w:rPr>
          <w:rFonts w:ascii="Tahoma" w:hAnsi="Tahoma" w:cs="Tahoma"/>
          <w:sz w:val="22"/>
          <w:szCs w:val="22"/>
          <w:lang w:val="es-BO"/>
        </w:rPr>
      </w:pPr>
      <w:r w:rsidRPr="007723D9">
        <w:rPr>
          <w:rFonts w:ascii="Tahoma" w:hAnsi="Tahoma" w:cs="Tahoma"/>
          <w:sz w:val="22"/>
          <w:szCs w:val="22"/>
          <w:lang w:val="es-BO"/>
        </w:rPr>
        <w:t>Teléfonos: ……………………… …………………………..</w:t>
      </w:r>
    </w:p>
    <w:p w14:paraId="1303B15B" w14:textId="77777777" w:rsidR="00AA030D" w:rsidRPr="007723D9" w:rsidRDefault="00AA030D" w:rsidP="00AA030D">
      <w:pPr>
        <w:ind w:left="567"/>
        <w:jc w:val="both"/>
        <w:rPr>
          <w:rFonts w:ascii="Tahoma" w:hAnsi="Tahoma" w:cs="Tahoma"/>
          <w:sz w:val="22"/>
          <w:szCs w:val="22"/>
          <w:lang w:val="es-BO"/>
        </w:rPr>
      </w:pPr>
      <w:r w:rsidRPr="007723D9">
        <w:rPr>
          <w:rFonts w:ascii="Tahoma" w:hAnsi="Tahoma" w:cs="Tahoma"/>
          <w:sz w:val="22"/>
          <w:szCs w:val="22"/>
          <w:lang w:val="es-BO"/>
        </w:rPr>
        <w:t>La Paz – Bolivia</w:t>
      </w:r>
    </w:p>
    <w:p w14:paraId="0FB7BC44" w14:textId="77777777" w:rsidR="00AA030D" w:rsidRPr="007723D9" w:rsidRDefault="00AA030D" w:rsidP="00AA030D">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 xml:space="preserve">Nosotros, Sergio Alberto Tejerina Camacho y Lorena Diva Molina Canedo en representación de ENTEL S.A. y </w:t>
      </w:r>
      <w:r w:rsidRPr="007723D9">
        <w:rPr>
          <w:rFonts w:ascii="Tahoma" w:hAnsi="Tahoma" w:cs="Tahoma"/>
          <w:sz w:val="22"/>
          <w:szCs w:val="22"/>
        </w:rPr>
        <w:lastRenderedPageBreak/>
        <w:t>……………………………….. en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16BE25C4" w14:textId="77777777" w:rsidR="00AA030D" w:rsidRDefault="00AA030D" w:rsidP="00AA030D">
      <w:pPr>
        <w:jc w:val="both"/>
        <w:rPr>
          <w:rFonts w:ascii="Tahoma" w:hAnsi="Tahoma" w:cs="Tahoma"/>
          <w:b/>
          <w:sz w:val="22"/>
          <w:szCs w:val="22"/>
        </w:rPr>
      </w:pPr>
    </w:p>
    <w:p w14:paraId="17BB985D" w14:textId="77777777" w:rsidR="00AA030D" w:rsidRDefault="00AA030D" w:rsidP="00AA030D">
      <w:pPr>
        <w:jc w:val="both"/>
        <w:rPr>
          <w:rFonts w:ascii="Tahoma" w:hAnsi="Tahoma" w:cs="Tahoma"/>
          <w:b/>
          <w:sz w:val="22"/>
          <w:szCs w:val="22"/>
        </w:rPr>
      </w:pPr>
    </w:p>
    <w:p w14:paraId="12D0D831" w14:textId="77777777" w:rsidR="00AA030D" w:rsidRDefault="00AA030D" w:rsidP="00AA030D">
      <w:pPr>
        <w:jc w:val="both"/>
        <w:rPr>
          <w:rFonts w:ascii="Tahoma" w:hAnsi="Tahoma" w:cs="Tahoma"/>
          <w:b/>
          <w:sz w:val="22"/>
          <w:szCs w:val="22"/>
        </w:rPr>
      </w:pPr>
    </w:p>
    <w:p w14:paraId="71029050" w14:textId="77777777" w:rsidR="00AA030D" w:rsidRDefault="00AA030D" w:rsidP="00AA030D">
      <w:pPr>
        <w:jc w:val="both"/>
        <w:rPr>
          <w:rFonts w:ascii="Tahoma" w:hAnsi="Tahoma" w:cs="Tahoma"/>
          <w:b/>
          <w:sz w:val="22"/>
          <w:szCs w:val="22"/>
        </w:rPr>
      </w:pPr>
    </w:p>
    <w:p w14:paraId="0A6735F7" w14:textId="77777777" w:rsidR="00AA030D" w:rsidRDefault="00AA030D" w:rsidP="00AA030D">
      <w:pPr>
        <w:jc w:val="both"/>
        <w:rPr>
          <w:rFonts w:ascii="Tahoma" w:hAnsi="Tahoma" w:cs="Tahoma"/>
          <w:b/>
          <w:sz w:val="22"/>
          <w:szCs w:val="22"/>
        </w:rPr>
      </w:pPr>
    </w:p>
    <w:p w14:paraId="348E0399" w14:textId="77777777" w:rsidR="00AA030D" w:rsidRDefault="00AA030D" w:rsidP="00AA030D">
      <w:pPr>
        <w:jc w:val="both"/>
        <w:rPr>
          <w:rFonts w:ascii="Tahoma" w:hAnsi="Tahoma" w:cs="Tahoma"/>
          <w:b/>
          <w:sz w:val="22"/>
          <w:szCs w:val="22"/>
        </w:rPr>
      </w:pPr>
    </w:p>
    <w:p w14:paraId="472CC745" w14:textId="77777777" w:rsidR="00AA030D" w:rsidRDefault="00AA030D" w:rsidP="00AA030D">
      <w:pPr>
        <w:jc w:val="both"/>
        <w:rPr>
          <w:rFonts w:ascii="Tahoma" w:hAnsi="Tahoma" w:cs="Tahoma"/>
          <w:b/>
          <w:sz w:val="22"/>
          <w:szCs w:val="22"/>
        </w:rPr>
      </w:pPr>
    </w:p>
    <w:p w14:paraId="1BE56EDF" w14:textId="77777777" w:rsidR="00AA030D" w:rsidRPr="009B12D4" w:rsidRDefault="00AA030D" w:rsidP="00AA030D">
      <w:pPr>
        <w:jc w:val="both"/>
        <w:rPr>
          <w:rFonts w:ascii="Tahoma" w:hAnsi="Tahoma" w:cs="Tahoma"/>
          <w:b/>
          <w:sz w:val="22"/>
          <w:szCs w:val="22"/>
        </w:rPr>
      </w:pPr>
    </w:p>
    <w:p w14:paraId="4BDB1B75" w14:textId="77777777" w:rsidR="00AA030D" w:rsidRPr="009B12D4" w:rsidRDefault="00AA030D" w:rsidP="00AA030D">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AA030D" w:rsidRPr="009B12D4" w14:paraId="7AA1B093" w14:textId="77777777" w:rsidTr="00887617">
        <w:trPr>
          <w:trHeight w:val="841"/>
        </w:trPr>
        <w:tc>
          <w:tcPr>
            <w:tcW w:w="4786" w:type="dxa"/>
          </w:tcPr>
          <w:p w14:paraId="2FB9250E" w14:textId="77777777" w:rsidR="00AA030D" w:rsidRPr="009B12D4" w:rsidRDefault="00AA030D" w:rsidP="00887617">
            <w:pPr>
              <w:ind w:right="45"/>
              <w:jc w:val="center"/>
              <w:rPr>
                <w:rFonts w:ascii="Tahoma" w:hAnsi="Tahoma" w:cs="Tahoma"/>
                <w:b/>
                <w:sz w:val="22"/>
                <w:szCs w:val="22"/>
                <w:lang w:val="pt-PT"/>
              </w:rPr>
            </w:pPr>
            <w:r w:rsidRPr="009B12D4">
              <w:rPr>
                <w:rFonts w:ascii="Tahoma" w:hAnsi="Tahoma" w:cs="Tahoma"/>
                <w:sz w:val="22"/>
                <w:szCs w:val="22"/>
              </w:rPr>
              <w:t>Sergio Alberto Tejerina Camacho</w:t>
            </w:r>
          </w:p>
          <w:p w14:paraId="6CCF63D9" w14:textId="77777777" w:rsidR="00AA030D" w:rsidRPr="009B12D4" w:rsidRDefault="00AA030D" w:rsidP="00887617">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14:paraId="6B366CE6" w14:textId="77777777" w:rsidR="00AA030D" w:rsidRPr="009B12D4" w:rsidRDefault="00AA030D" w:rsidP="00887617">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14:paraId="21FC9124" w14:textId="77777777" w:rsidR="00AA030D" w:rsidRPr="009B12D4" w:rsidRDefault="00AA030D" w:rsidP="00887617">
            <w:pPr>
              <w:ind w:right="45"/>
              <w:jc w:val="center"/>
              <w:rPr>
                <w:rFonts w:ascii="Tahoma" w:hAnsi="Tahoma" w:cs="Tahoma"/>
                <w:b/>
                <w:sz w:val="22"/>
                <w:szCs w:val="22"/>
                <w:lang w:val="pt-PT"/>
              </w:rPr>
            </w:pPr>
            <w:r w:rsidRPr="009B12D4">
              <w:rPr>
                <w:rFonts w:ascii="Tahoma" w:hAnsi="Tahoma" w:cs="Tahoma"/>
                <w:sz w:val="22"/>
                <w:szCs w:val="22"/>
              </w:rPr>
              <w:t>Lorena Diva Molina Canedo</w:t>
            </w:r>
          </w:p>
          <w:p w14:paraId="7158E6F8" w14:textId="77777777" w:rsidR="00AA030D" w:rsidRPr="009B12D4" w:rsidRDefault="00AA030D" w:rsidP="00887617">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14:paraId="27FFFA9B" w14:textId="77777777" w:rsidR="00AA030D" w:rsidRDefault="00AA030D" w:rsidP="00AA030D">
      <w:pPr>
        <w:ind w:right="45"/>
        <w:jc w:val="both"/>
        <w:rPr>
          <w:rFonts w:ascii="Tahoma" w:hAnsi="Tahoma" w:cs="Tahoma"/>
          <w:sz w:val="22"/>
          <w:szCs w:val="22"/>
          <w:lang w:val="es-BO"/>
        </w:rPr>
      </w:pPr>
    </w:p>
    <w:p w14:paraId="223DC1E2" w14:textId="77777777" w:rsidR="00AA030D" w:rsidRPr="009B12D4" w:rsidRDefault="00AA030D" w:rsidP="00AA030D">
      <w:pPr>
        <w:ind w:right="45"/>
        <w:jc w:val="both"/>
        <w:rPr>
          <w:rFonts w:ascii="Tahoma" w:hAnsi="Tahoma" w:cs="Tahoma"/>
          <w:sz w:val="22"/>
          <w:szCs w:val="22"/>
          <w:lang w:val="es-BO"/>
        </w:rPr>
      </w:pPr>
    </w:p>
    <w:p w14:paraId="3643D012" w14:textId="77777777" w:rsidR="00AA030D" w:rsidRDefault="00AA030D" w:rsidP="00AA030D">
      <w:pPr>
        <w:ind w:right="45"/>
        <w:jc w:val="both"/>
        <w:rPr>
          <w:rFonts w:ascii="Tahoma" w:hAnsi="Tahoma" w:cs="Tahoma"/>
          <w:sz w:val="22"/>
          <w:szCs w:val="22"/>
          <w:lang w:val="es-BO"/>
        </w:rPr>
      </w:pPr>
    </w:p>
    <w:p w14:paraId="62921BA1" w14:textId="77777777" w:rsidR="00AA030D" w:rsidRPr="009B12D4" w:rsidRDefault="00AA030D" w:rsidP="00AA030D">
      <w:pPr>
        <w:ind w:right="45"/>
        <w:jc w:val="both"/>
        <w:rPr>
          <w:rFonts w:ascii="Tahoma" w:hAnsi="Tahoma" w:cs="Tahoma"/>
          <w:sz w:val="22"/>
          <w:szCs w:val="22"/>
          <w:lang w:val="es-BO"/>
        </w:rPr>
      </w:pPr>
    </w:p>
    <w:p w14:paraId="1A3AC835" w14:textId="77777777" w:rsidR="00AA030D" w:rsidRPr="009B12D4" w:rsidRDefault="00AA030D" w:rsidP="00AA030D">
      <w:pPr>
        <w:ind w:right="45"/>
        <w:jc w:val="center"/>
        <w:rPr>
          <w:rFonts w:ascii="Tahoma" w:hAnsi="Tahoma" w:cs="Tahoma"/>
          <w:b/>
          <w:sz w:val="22"/>
          <w:szCs w:val="22"/>
          <w:lang w:val="es-BO"/>
        </w:rPr>
      </w:pPr>
      <w:r w:rsidRPr="007723D9">
        <w:rPr>
          <w:rFonts w:ascii="Tahoma" w:hAnsi="Tahoma" w:cs="Tahoma"/>
          <w:sz w:val="22"/>
          <w:szCs w:val="22"/>
          <w:lang w:val="es-BO"/>
        </w:rPr>
        <w:t>……………………………</w:t>
      </w:r>
    </w:p>
    <w:p w14:paraId="5C1F4F20" w14:textId="77777777" w:rsidR="00AA030D" w:rsidRPr="009B12D4" w:rsidRDefault="00AA030D" w:rsidP="00AA030D">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14:paraId="382B6F78" w14:textId="77777777" w:rsidR="00AA030D" w:rsidRPr="009B12D4" w:rsidRDefault="00AA030D" w:rsidP="00AA030D">
      <w:pPr>
        <w:ind w:right="45"/>
        <w:jc w:val="center"/>
        <w:rPr>
          <w:rFonts w:ascii="Tahoma" w:hAnsi="Tahoma" w:cs="Tahoma"/>
          <w:sz w:val="22"/>
          <w:szCs w:val="22"/>
          <w:lang w:val="es-BO"/>
        </w:rPr>
      </w:pPr>
      <w:r w:rsidRPr="007723D9">
        <w:rPr>
          <w:rFonts w:ascii="Tahoma" w:hAnsi="Tahoma" w:cs="Tahoma"/>
          <w:b/>
          <w:sz w:val="22"/>
          <w:szCs w:val="22"/>
          <w:lang w:val="es-BO"/>
        </w:rPr>
        <w:t>………………………………………..</w:t>
      </w:r>
    </w:p>
    <w:sectPr w:rsidR="00AA030D" w:rsidRPr="009B12D4" w:rsidSect="00997C8A">
      <w:headerReference w:type="default" r:id="rId19"/>
      <w:pgSz w:w="12240" w:h="15840"/>
      <w:pgMar w:top="363" w:right="1418" w:bottom="357"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F1B87" w14:textId="77777777" w:rsidR="006C4F93" w:rsidRDefault="006C4F93">
      <w:r>
        <w:separator/>
      </w:r>
    </w:p>
  </w:endnote>
  <w:endnote w:type="continuationSeparator" w:id="0">
    <w:p w14:paraId="2EC28A36" w14:textId="77777777" w:rsidR="006C4F93" w:rsidRDefault="006C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D7FAB" w14:textId="77777777" w:rsidR="0008705D" w:rsidRPr="003D0008" w:rsidRDefault="0008705D">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34F8C951" wp14:editId="474FF813">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5F6EC6"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13E77A32" w14:textId="77777777" w:rsidR="0008705D" w:rsidRPr="003D0008" w:rsidRDefault="0008705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14:paraId="4B2AF49A" w14:textId="77777777" w:rsidR="0008705D" w:rsidRDefault="0008705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1E16A1">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1E16A1">
              <w:rPr>
                <w:b/>
                <w:bCs/>
                <w:noProof/>
              </w:rPr>
              <w:t>42</w:t>
            </w:r>
            <w:r>
              <w:rPr>
                <w:b/>
                <w:bCs/>
                <w:sz w:val="24"/>
                <w:szCs w:val="24"/>
              </w:rPr>
              <w:fldChar w:fldCharType="end"/>
            </w:r>
          </w:p>
        </w:sdtContent>
      </w:sdt>
    </w:sdtContent>
  </w:sdt>
  <w:p w14:paraId="49F68B44" w14:textId="77777777" w:rsidR="0008705D" w:rsidRDefault="000870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BA782" w14:textId="77777777" w:rsidR="006C4F93" w:rsidRDefault="006C4F93">
      <w:r>
        <w:separator/>
      </w:r>
    </w:p>
  </w:footnote>
  <w:footnote w:type="continuationSeparator" w:id="0">
    <w:p w14:paraId="4DBE9EF9" w14:textId="77777777" w:rsidR="006C4F93" w:rsidRDefault="006C4F93">
      <w:r>
        <w:continuationSeparator/>
      </w:r>
    </w:p>
  </w:footnote>
  <w:footnote w:id="1">
    <w:p w14:paraId="7BFC72AE" w14:textId="77777777" w:rsidR="0008705D" w:rsidRPr="00C7497F" w:rsidRDefault="0008705D" w:rsidP="005B565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1EC86BE2" w14:textId="77777777" w:rsidR="0008705D" w:rsidRPr="00353B1C" w:rsidRDefault="0008705D" w:rsidP="00AA030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91186" w14:textId="77777777" w:rsidR="0008705D" w:rsidRPr="00003973" w:rsidRDefault="0008705D" w:rsidP="00003973">
    <w:pPr>
      <w:pStyle w:val="Encabezado"/>
      <w:pBdr>
        <w:bottom w:val="single" w:sz="4" w:space="1" w:color="auto"/>
      </w:pBdr>
      <w:tabs>
        <w:tab w:val="clear" w:pos="8838"/>
      </w:tabs>
      <w:jc w:val="right"/>
      <w:rPr>
        <w:rFonts w:ascii="Tahoma" w:hAnsi="Tahoma" w:cs="Tahoma"/>
        <w:b/>
        <w:color w:val="004990"/>
        <w:lang w:val="es-BO"/>
      </w:rPr>
    </w:pPr>
    <w:r w:rsidRPr="008E4509">
      <w:rPr>
        <w:rFonts w:ascii="Tahoma" w:hAnsi="Tahoma" w:cs="Tahoma"/>
        <w:b/>
        <w:color w:val="004990"/>
        <w:lang w:val="es-BO"/>
      </w:rPr>
      <w:t>LICITACIÓN PÚBLICA 0</w:t>
    </w:r>
    <w:r>
      <w:rPr>
        <w:rFonts w:ascii="Tahoma" w:hAnsi="Tahoma" w:cs="Tahoma"/>
        <w:b/>
        <w:color w:val="004990"/>
        <w:lang w:val="es-BO"/>
      </w:rPr>
      <w:t>45</w:t>
    </w:r>
    <w:r w:rsidRPr="008E4509">
      <w:rPr>
        <w:rFonts w:ascii="Tahoma" w:hAnsi="Tahoma" w:cs="Tahoma"/>
        <w:b/>
        <w:color w:val="004990"/>
        <w:lang w:val="es-BO"/>
      </w:rPr>
      <w:t>/2016</w:t>
    </w:r>
    <w:r>
      <w:rPr>
        <w:rFonts w:ascii="Tahoma" w:hAnsi="Tahoma" w:cs="Tahoma"/>
        <w:b/>
        <w:noProof/>
        <w:color w:val="004990"/>
        <w:lang w:val="es-BO" w:eastAsia="es-BO"/>
      </w:rPr>
      <w:drawing>
        <wp:anchor distT="0" distB="0" distL="114300" distR="114300" simplePos="0" relativeHeight="251682304" behindDoc="0" locked="0" layoutInCell="1" allowOverlap="1" wp14:anchorId="29B63D30" wp14:editId="4F56188D">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p>
  <w:p w14:paraId="1132263D" w14:textId="77777777" w:rsidR="0008705D" w:rsidRPr="00003973" w:rsidRDefault="0008705D" w:rsidP="009949B9">
    <w:pPr>
      <w:pStyle w:val="Encabezado"/>
      <w:pBdr>
        <w:bottom w:val="single" w:sz="4" w:space="1" w:color="auto"/>
      </w:pBdr>
      <w:jc w:val="right"/>
      <w:rPr>
        <w:rFonts w:ascii="Tahoma" w:hAnsi="Tahoma" w:cs="Tahoma"/>
        <w:b/>
        <w:color w:val="004990"/>
        <w:lang w:val="es-BO"/>
      </w:rPr>
    </w:pPr>
    <w:r w:rsidRPr="009949B9">
      <w:rPr>
        <w:rFonts w:ascii="Tahoma" w:hAnsi="Tahoma" w:cs="Tahoma"/>
        <w:b/>
        <w:color w:val="004990"/>
        <w:lang w:val="es-BO"/>
      </w:rPr>
      <w:t>“AMPLIACIÓN INFRAESTRUCTURA DE PROCESAMIENTO X86“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A7AC0" w14:textId="77777777" w:rsidR="0008705D" w:rsidRPr="00E46C8D" w:rsidRDefault="0008705D" w:rsidP="0088761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91520" behindDoc="0" locked="0" layoutInCell="1" allowOverlap="1" wp14:anchorId="61ECCDF6" wp14:editId="54A64722">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18C41E53" w14:textId="77777777" w:rsidR="0008705D" w:rsidRPr="00224AF9" w:rsidRDefault="0008705D" w:rsidP="00224AF9">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Pr>
        <w:rFonts w:ascii="Tahoma" w:hAnsi="Tahoma" w:cs="Tahoma"/>
        <w:b/>
        <w:color w:val="365F91"/>
        <w:sz w:val="14"/>
        <w:lang w:val="es-BO"/>
      </w:rPr>
      <w:t>LICITACIÓN PÚBLICA 045</w:t>
    </w:r>
    <w:r w:rsidRPr="00224AF9">
      <w:rPr>
        <w:rFonts w:ascii="Tahoma" w:hAnsi="Tahoma" w:cs="Tahoma"/>
        <w:b/>
        <w:color w:val="365F91"/>
        <w:sz w:val="14"/>
        <w:lang w:val="es-BO"/>
      </w:rPr>
      <w:t xml:space="preserve">/2016 </w:t>
    </w:r>
  </w:p>
  <w:p w14:paraId="36CC1252" w14:textId="77777777" w:rsidR="0008705D" w:rsidRPr="000A5562" w:rsidRDefault="0008705D" w:rsidP="008673DD">
    <w:pPr>
      <w:pStyle w:val="Encabezado"/>
      <w:pBdr>
        <w:bottom w:val="single" w:sz="4" w:space="1" w:color="auto"/>
      </w:pBdr>
      <w:jc w:val="right"/>
      <w:rPr>
        <w:lang w:val="es-BO"/>
      </w:rPr>
    </w:pPr>
    <w:r w:rsidRPr="00224AF9">
      <w:rPr>
        <w:rFonts w:ascii="Tahoma" w:hAnsi="Tahoma" w:cs="Tahoma"/>
        <w:b/>
        <w:color w:val="365F91"/>
        <w:sz w:val="14"/>
        <w:lang w:val="es-BO"/>
      </w:rPr>
      <w:t>“</w:t>
    </w:r>
    <w:r w:rsidRPr="008673DD">
      <w:rPr>
        <w:rFonts w:ascii="Tahoma" w:hAnsi="Tahoma" w:cs="Tahoma"/>
        <w:b/>
        <w:color w:val="365F91"/>
        <w:sz w:val="14"/>
        <w:lang w:val="es-BO"/>
      </w:rPr>
      <w:t>AMPLIACIÓN INFRAESTRUCTURA DE PROCESAMIENTO X86“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76C34" w14:textId="77777777" w:rsidR="0008705D" w:rsidRPr="00E46C8D" w:rsidRDefault="0008705D"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9472" behindDoc="0" locked="0" layoutInCell="1" allowOverlap="1" wp14:anchorId="0A03CB5B" wp14:editId="4E9D1A08">
          <wp:simplePos x="0" y="0"/>
          <wp:positionH relativeFrom="column">
            <wp:posOffset>-119380</wp:posOffset>
          </wp:positionH>
          <wp:positionV relativeFrom="paragraph">
            <wp:posOffset>-131445</wp:posOffset>
          </wp:positionV>
          <wp:extent cx="714375" cy="541655"/>
          <wp:effectExtent l="19050" t="0" r="9525" b="0"/>
          <wp:wrapNone/>
          <wp:docPr id="6"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5F9EDAE2" w14:textId="77777777" w:rsidR="0008705D" w:rsidRPr="000436CF" w:rsidRDefault="0008705D" w:rsidP="000436CF">
    <w:pPr>
      <w:pStyle w:val="Encabezado"/>
      <w:pBdr>
        <w:bottom w:val="single" w:sz="4" w:space="1" w:color="auto"/>
      </w:pBdr>
      <w:jc w:val="right"/>
      <w:rPr>
        <w:rFonts w:ascii="Tahoma" w:hAnsi="Tahoma" w:cs="Tahoma"/>
        <w:b/>
        <w:color w:val="365F91"/>
        <w:lang w:val="es-BO"/>
      </w:rPr>
    </w:pPr>
    <w:r w:rsidRPr="00555D35">
      <w:rPr>
        <w:rFonts w:ascii="Tahoma" w:hAnsi="Tahoma" w:cs="Tahoma"/>
        <w:b/>
        <w:color w:val="365F91"/>
        <w:lang w:val="es-BO"/>
      </w:rPr>
      <w:t xml:space="preserve">LICITACIÓN PÚBLICA 041/2016                                                                                                                                                                                                                                                                                    </w:t>
    </w:r>
  </w:p>
  <w:p w14:paraId="6C4001B1" w14:textId="77777777" w:rsidR="0008705D" w:rsidRDefault="0008705D" w:rsidP="00E37086">
    <w:pPr>
      <w:pStyle w:val="Encabezado"/>
      <w:pBdr>
        <w:bottom w:val="single" w:sz="4" w:space="1" w:color="auto"/>
      </w:pBdr>
      <w:tabs>
        <w:tab w:val="clear" w:pos="8838"/>
      </w:tabs>
      <w:jc w:val="right"/>
      <w:rPr>
        <w:rFonts w:ascii="Tahoma" w:hAnsi="Tahoma" w:cs="Tahoma"/>
        <w:b/>
        <w:color w:val="365F91"/>
        <w:lang w:val="es-BO"/>
      </w:rPr>
    </w:pPr>
    <w:r w:rsidRPr="00E37086">
      <w:rPr>
        <w:rFonts w:ascii="Tahoma" w:hAnsi="Tahoma" w:cs="Tahoma"/>
        <w:b/>
        <w:color w:val="365F91"/>
        <w:lang w:val="es-BO"/>
      </w:rPr>
      <w:t xml:space="preserve">“PROVISIÓN E INSTALACIÓN DE SISTEMAS DE TRANSFERENCIA AUTOMÁTICA (ATS) </w:t>
    </w:r>
  </w:p>
  <w:p w14:paraId="6E8DCB39" w14:textId="77777777" w:rsidR="0008705D" w:rsidRDefault="0008705D" w:rsidP="00E37086">
    <w:pPr>
      <w:pStyle w:val="Encabezado"/>
      <w:pBdr>
        <w:bottom w:val="single" w:sz="4" w:space="1" w:color="auto"/>
      </w:pBdr>
      <w:tabs>
        <w:tab w:val="clear" w:pos="8838"/>
      </w:tabs>
      <w:jc w:val="right"/>
    </w:pPr>
    <w:r w:rsidRPr="00E37086">
      <w:rPr>
        <w:rFonts w:ascii="Tahoma" w:hAnsi="Tahoma" w:cs="Tahoma"/>
        <w:b/>
        <w:color w:val="365F91"/>
        <w:lang w:val="es-BO"/>
      </w:rPr>
      <w:t>PARA GRUPOS ELECTRÓGENOS“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0EA04086"/>
    <w:multiLevelType w:val="multilevel"/>
    <w:tmpl w:val="34786CDA"/>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DCF3AFD"/>
    <w:multiLevelType w:val="hybridMultilevel"/>
    <w:tmpl w:val="2E2EDFC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7A2E65"/>
    <w:multiLevelType w:val="hybridMultilevel"/>
    <w:tmpl w:val="2760004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7886B35"/>
    <w:multiLevelType w:val="multilevel"/>
    <w:tmpl w:val="AE3E0A84"/>
    <w:lvl w:ilvl="0">
      <w:start w:val="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494C33DD"/>
    <w:multiLevelType w:val="multilevel"/>
    <w:tmpl w:val="C062F422"/>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24">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4743D7C"/>
    <w:multiLevelType w:val="multilevel"/>
    <w:tmpl w:val="C498985A"/>
    <w:lvl w:ilvl="0">
      <w:start w:val="1"/>
      <w:numFmt w:val="decimal"/>
      <w:lvlText w:val="%1."/>
      <w:lvlJc w:val="left"/>
      <w:pPr>
        <w:ind w:left="720" w:hanging="360"/>
      </w:pPr>
      <w:rPr>
        <w:rFonts w:hint="default"/>
      </w:rPr>
    </w:lvl>
    <w:lvl w:ilvl="1">
      <w:start w:val="1"/>
      <w:numFmt w:val="decimal"/>
      <w:lvlText w:val="C.4.%2."/>
      <w:lvlJc w:val="left"/>
      <w:pPr>
        <w:ind w:left="1146" w:hanging="720"/>
      </w:pPr>
      <w:rPr>
        <w:rFonts w:cs="Times New Roman"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870195F"/>
    <w:multiLevelType w:val="singleLevel"/>
    <w:tmpl w:val="38C2B268"/>
    <w:lvl w:ilvl="0">
      <w:numFmt w:val="decimal"/>
      <w:pStyle w:val="Ttulo9"/>
      <w:lvlText w:val=""/>
      <w:lvlJc w:val="left"/>
    </w:lvl>
  </w:abstractNum>
  <w:abstractNum w:abstractNumId="29">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1">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3">
    <w:nsid w:val="5D2C2ED2"/>
    <w:multiLevelType w:val="hybridMultilevel"/>
    <w:tmpl w:val="84F641D2"/>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5">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nsid w:val="6F2477DA"/>
    <w:multiLevelType w:val="hybridMultilevel"/>
    <w:tmpl w:val="C76E54E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708157EF"/>
    <w:multiLevelType w:val="multilevel"/>
    <w:tmpl w:val="57F240C8"/>
    <w:lvl w:ilvl="0">
      <w:start w:val="3"/>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7"/>
  </w:num>
  <w:num w:numId="2">
    <w:abstractNumId w:val="16"/>
  </w:num>
  <w:num w:numId="3">
    <w:abstractNumId w:val="31"/>
  </w:num>
  <w:num w:numId="4">
    <w:abstractNumId w:val="28"/>
  </w:num>
  <w:num w:numId="5">
    <w:abstractNumId w:val="6"/>
  </w:num>
  <w:num w:numId="6">
    <w:abstractNumId w:val="36"/>
  </w:num>
  <w:num w:numId="7">
    <w:abstractNumId w:val="39"/>
  </w:num>
  <w:num w:numId="8">
    <w:abstractNumId w:val="10"/>
  </w:num>
  <w:num w:numId="9">
    <w:abstractNumId w:val="43"/>
  </w:num>
  <w:num w:numId="10">
    <w:abstractNumId w:val="44"/>
  </w:num>
  <w:num w:numId="11">
    <w:abstractNumId w:val="4"/>
  </w:num>
  <w:num w:numId="12">
    <w:abstractNumId w:val="19"/>
  </w:num>
  <w:num w:numId="13">
    <w:abstractNumId w:val="27"/>
  </w:num>
  <w:num w:numId="14">
    <w:abstractNumId w:val="33"/>
  </w:num>
  <w:num w:numId="15">
    <w:abstractNumId w:val="38"/>
  </w:num>
  <w:num w:numId="16">
    <w:abstractNumId w:val="25"/>
  </w:num>
  <w:num w:numId="17">
    <w:abstractNumId w:val="17"/>
  </w:num>
  <w:num w:numId="18">
    <w:abstractNumId w:val="8"/>
  </w:num>
  <w:num w:numId="19">
    <w:abstractNumId w:val="40"/>
  </w:num>
  <w:num w:numId="20">
    <w:abstractNumId w:val="29"/>
  </w:num>
  <w:num w:numId="21">
    <w:abstractNumId w:val="1"/>
  </w:num>
  <w:num w:numId="22">
    <w:abstractNumId w:val="9"/>
  </w:num>
  <w:num w:numId="23">
    <w:abstractNumId w:val="45"/>
  </w:num>
  <w:num w:numId="24">
    <w:abstractNumId w:val="14"/>
  </w:num>
  <w:num w:numId="25">
    <w:abstractNumId w:val="37"/>
  </w:num>
  <w:num w:numId="26">
    <w:abstractNumId w:val="46"/>
  </w:num>
  <w:num w:numId="27">
    <w:abstractNumId w:val="11"/>
  </w:num>
  <w:num w:numId="28">
    <w:abstractNumId w:val="13"/>
  </w:num>
  <w:num w:numId="29">
    <w:abstractNumId w:val="32"/>
  </w:num>
  <w:num w:numId="30">
    <w:abstractNumId w:val="34"/>
  </w:num>
  <w:num w:numId="3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35"/>
  </w:num>
  <w:num w:numId="35">
    <w:abstractNumId w:val="47"/>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
  </w:num>
  <w:num w:numId="39">
    <w:abstractNumId w:val="15"/>
  </w:num>
  <w:num w:numId="4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12"/>
  </w:num>
  <w:num w:numId="43">
    <w:abstractNumId w:val="20"/>
  </w:num>
  <w:num w:numId="44">
    <w:abstractNumId w:val="41"/>
  </w:num>
  <w:num w:numId="45">
    <w:abstractNumId w:val="21"/>
  </w:num>
  <w:num w:numId="46">
    <w:abstractNumId w:val="5"/>
  </w:num>
  <w:num w:numId="47">
    <w:abstractNumId w:val="18"/>
  </w:num>
  <w:num w:numId="48">
    <w:abstractNumId w:val="42"/>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2B9F"/>
    <w:rsid w:val="00003228"/>
    <w:rsid w:val="00003973"/>
    <w:rsid w:val="000052F0"/>
    <w:rsid w:val="00006E73"/>
    <w:rsid w:val="00006FE4"/>
    <w:rsid w:val="00007591"/>
    <w:rsid w:val="00011571"/>
    <w:rsid w:val="00013010"/>
    <w:rsid w:val="00014549"/>
    <w:rsid w:val="000151EB"/>
    <w:rsid w:val="000158AE"/>
    <w:rsid w:val="000162CE"/>
    <w:rsid w:val="00020431"/>
    <w:rsid w:val="00021992"/>
    <w:rsid w:val="00023416"/>
    <w:rsid w:val="000236F6"/>
    <w:rsid w:val="00023D64"/>
    <w:rsid w:val="0002407D"/>
    <w:rsid w:val="000251FF"/>
    <w:rsid w:val="00025D3A"/>
    <w:rsid w:val="00025E3F"/>
    <w:rsid w:val="00027666"/>
    <w:rsid w:val="00030E97"/>
    <w:rsid w:val="000314EE"/>
    <w:rsid w:val="00031550"/>
    <w:rsid w:val="00031D69"/>
    <w:rsid w:val="000334A3"/>
    <w:rsid w:val="00035F9B"/>
    <w:rsid w:val="000368BB"/>
    <w:rsid w:val="00037EBE"/>
    <w:rsid w:val="000408FC"/>
    <w:rsid w:val="000418B7"/>
    <w:rsid w:val="000421F9"/>
    <w:rsid w:val="00042371"/>
    <w:rsid w:val="000436CF"/>
    <w:rsid w:val="00045489"/>
    <w:rsid w:val="00046F6E"/>
    <w:rsid w:val="0004736C"/>
    <w:rsid w:val="000473E5"/>
    <w:rsid w:val="00047636"/>
    <w:rsid w:val="0004797A"/>
    <w:rsid w:val="000558E1"/>
    <w:rsid w:val="0005679E"/>
    <w:rsid w:val="00056C83"/>
    <w:rsid w:val="000577B8"/>
    <w:rsid w:val="00057B37"/>
    <w:rsid w:val="0006220D"/>
    <w:rsid w:val="000648A1"/>
    <w:rsid w:val="000649DE"/>
    <w:rsid w:val="00065064"/>
    <w:rsid w:val="00065DBA"/>
    <w:rsid w:val="00066F63"/>
    <w:rsid w:val="000676AD"/>
    <w:rsid w:val="000704F3"/>
    <w:rsid w:val="0007070A"/>
    <w:rsid w:val="00070D8F"/>
    <w:rsid w:val="00070F0F"/>
    <w:rsid w:val="00071FE3"/>
    <w:rsid w:val="000723A5"/>
    <w:rsid w:val="00072C1C"/>
    <w:rsid w:val="0007483E"/>
    <w:rsid w:val="00074AD0"/>
    <w:rsid w:val="00074F0D"/>
    <w:rsid w:val="00081529"/>
    <w:rsid w:val="000829EE"/>
    <w:rsid w:val="00086388"/>
    <w:rsid w:val="0008705D"/>
    <w:rsid w:val="00092B13"/>
    <w:rsid w:val="00092DB9"/>
    <w:rsid w:val="000935FE"/>
    <w:rsid w:val="000A09A9"/>
    <w:rsid w:val="000A09C9"/>
    <w:rsid w:val="000A3F54"/>
    <w:rsid w:val="000A40CC"/>
    <w:rsid w:val="000A4A5A"/>
    <w:rsid w:val="000A7FFD"/>
    <w:rsid w:val="000B12B7"/>
    <w:rsid w:val="000B2840"/>
    <w:rsid w:val="000B3F1D"/>
    <w:rsid w:val="000B4C17"/>
    <w:rsid w:val="000B6395"/>
    <w:rsid w:val="000C04E8"/>
    <w:rsid w:val="000C21C8"/>
    <w:rsid w:val="000C3C25"/>
    <w:rsid w:val="000C40BE"/>
    <w:rsid w:val="000C4932"/>
    <w:rsid w:val="000C586A"/>
    <w:rsid w:val="000C5C75"/>
    <w:rsid w:val="000C6C69"/>
    <w:rsid w:val="000C7007"/>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01B9"/>
    <w:rsid w:val="000F105A"/>
    <w:rsid w:val="000F41EA"/>
    <w:rsid w:val="000F4855"/>
    <w:rsid w:val="000F554E"/>
    <w:rsid w:val="000F700E"/>
    <w:rsid w:val="000F751E"/>
    <w:rsid w:val="000F7DC7"/>
    <w:rsid w:val="00100024"/>
    <w:rsid w:val="00100220"/>
    <w:rsid w:val="00100FD0"/>
    <w:rsid w:val="00101E78"/>
    <w:rsid w:val="0010421F"/>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235"/>
    <w:rsid w:val="00133B32"/>
    <w:rsid w:val="00134D7B"/>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5320"/>
    <w:rsid w:val="00156F70"/>
    <w:rsid w:val="00160F29"/>
    <w:rsid w:val="00161595"/>
    <w:rsid w:val="0016265C"/>
    <w:rsid w:val="0016265F"/>
    <w:rsid w:val="0016338F"/>
    <w:rsid w:val="00163803"/>
    <w:rsid w:val="0016534F"/>
    <w:rsid w:val="00165D53"/>
    <w:rsid w:val="00166F60"/>
    <w:rsid w:val="001702A0"/>
    <w:rsid w:val="0017096C"/>
    <w:rsid w:val="00171FE7"/>
    <w:rsid w:val="0017263A"/>
    <w:rsid w:val="0017279D"/>
    <w:rsid w:val="001730C7"/>
    <w:rsid w:val="0017367B"/>
    <w:rsid w:val="00174871"/>
    <w:rsid w:val="001754B0"/>
    <w:rsid w:val="001767A0"/>
    <w:rsid w:val="00177E94"/>
    <w:rsid w:val="00182A40"/>
    <w:rsid w:val="00182AAD"/>
    <w:rsid w:val="00183DA8"/>
    <w:rsid w:val="0018564F"/>
    <w:rsid w:val="001862F1"/>
    <w:rsid w:val="00186F09"/>
    <w:rsid w:val="00186F2B"/>
    <w:rsid w:val="00190B42"/>
    <w:rsid w:val="001911F5"/>
    <w:rsid w:val="0019127F"/>
    <w:rsid w:val="0019128F"/>
    <w:rsid w:val="00192B92"/>
    <w:rsid w:val="001937F0"/>
    <w:rsid w:val="00195CD5"/>
    <w:rsid w:val="00196127"/>
    <w:rsid w:val="001A3F07"/>
    <w:rsid w:val="001A471A"/>
    <w:rsid w:val="001A4D9A"/>
    <w:rsid w:val="001A5C27"/>
    <w:rsid w:val="001A7715"/>
    <w:rsid w:val="001B0777"/>
    <w:rsid w:val="001B20E2"/>
    <w:rsid w:val="001B2591"/>
    <w:rsid w:val="001B40FC"/>
    <w:rsid w:val="001B46C5"/>
    <w:rsid w:val="001B52C2"/>
    <w:rsid w:val="001B5FED"/>
    <w:rsid w:val="001B6042"/>
    <w:rsid w:val="001B66CE"/>
    <w:rsid w:val="001B6A3C"/>
    <w:rsid w:val="001B7E8F"/>
    <w:rsid w:val="001C06C0"/>
    <w:rsid w:val="001C09E3"/>
    <w:rsid w:val="001C1C22"/>
    <w:rsid w:val="001C2AD7"/>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6A1"/>
    <w:rsid w:val="001E1A11"/>
    <w:rsid w:val="001E2FC8"/>
    <w:rsid w:val="001E4F0B"/>
    <w:rsid w:val="001E5779"/>
    <w:rsid w:val="001E62EF"/>
    <w:rsid w:val="001E7243"/>
    <w:rsid w:val="001E7518"/>
    <w:rsid w:val="001F02F7"/>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4AF9"/>
    <w:rsid w:val="00225235"/>
    <w:rsid w:val="002275B2"/>
    <w:rsid w:val="00227E45"/>
    <w:rsid w:val="00230110"/>
    <w:rsid w:val="00230485"/>
    <w:rsid w:val="00231C20"/>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1E"/>
    <w:rsid w:val="00261D5A"/>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2F9B"/>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645B"/>
    <w:rsid w:val="002C67DD"/>
    <w:rsid w:val="002C6F25"/>
    <w:rsid w:val="002C7927"/>
    <w:rsid w:val="002C7FDA"/>
    <w:rsid w:val="002D0473"/>
    <w:rsid w:val="002D1F5D"/>
    <w:rsid w:val="002D3CC0"/>
    <w:rsid w:val="002D3D46"/>
    <w:rsid w:val="002D5418"/>
    <w:rsid w:val="002D5AD2"/>
    <w:rsid w:val="002D622B"/>
    <w:rsid w:val="002E2044"/>
    <w:rsid w:val="002E44CE"/>
    <w:rsid w:val="002E4965"/>
    <w:rsid w:val="002E5488"/>
    <w:rsid w:val="002E7001"/>
    <w:rsid w:val="002F05BB"/>
    <w:rsid w:val="002F1204"/>
    <w:rsid w:val="002F1C21"/>
    <w:rsid w:val="002F3248"/>
    <w:rsid w:val="002F3600"/>
    <w:rsid w:val="002F4336"/>
    <w:rsid w:val="002F5046"/>
    <w:rsid w:val="002F5869"/>
    <w:rsid w:val="002F7049"/>
    <w:rsid w:val="002F771F"/>
    <w:rsid w:val="0030079D"/>
    <w:rsid w:val="003019C3"/>
    <w:rsid w:val="00301A70"/>
    <w:rsid w:val="00302C73"/>
    <w:rsid w:val="00306913"/>
    <w:rsid w:val="00306BA9"/>
    <w:rsid w:val="0030761A"/>
    <w:rsid w:val="00307C4B"/>
    <w:rsid w:val="003114A7"/>
    <w:rsid w:val="003128ED"/>
    <w:rsid w:val="0031437A"/>
    <w:rsid w:val="00314593"/>
    <w:rsid w:val="003147FE"/>
    <w:rsid w:val="00315C3E"/>
    <w:rsid w:val="00316846"/>
    <w:rsid w:val="003169BB"/>
    <w:rsid w:val="00317666"/>
    <w:rsid w:val="00317FDA"/>
    <w:rsid w:val="00320D6C"/>
    <w:rsid w:val="0032182A"/>
    <w:rsid w:val="00321867"/>
    <w:rsid w:val="00324EA9"/>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5244"/>
    <w:rsid w:val="003561DC"/>
    <w:rsid w:val="003578A9"/>
    <w:rsid w:val="00357F3D"/>
    <w:rsid w:val="00361469"/>
    <w:rsid w:val="00361EB8"/>
    <w:rsid w:val="00362A1C"/>
    <w:rsid w:val="00363A70"/>
    <w:rsid w:val="0036430B"/>
    <w:rsid w:val="00365802"/>
    <w:rsid w:val="00365F48"/>
    <w:rsid w:val="0036750E"/>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E5"/>
    <w:rsid w:val="003B4A90"/>
    <w:rsid w:val="003B5462"/>
    <w:rsid w:val="003B5712"/>
    <w:rsid w:val="003B632A"/>
    <w:rsid w:val="003B741C"/>
    <w:rsid w:val="003B7E30"/>
    <w:rsid w:val="003C0C2D"/>
    <w:rsid w:val="003C19D2"/>
    <w:rsid w:val="003C37CB"/>
    <w:rsid w:val="003C4319"/>
    <w:rsid w:val="003C4676"/>
    <w:rsid w:val="003C6C7A"/>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2CA7"/>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43"/>
    <w:rsid w:val="00426F58"/>
    <w:rsid w:val="004309B1"/>
    <w:rsid w:val="00432559"/>
    <w:rsid w:val="004336C2"/>
    <w:rsid w:val="00435402"/>
    <w:rsid w:val="004357FE"/>
    <w:rsid w:val="0043727C"/>
    <w:rsid w:val="00437803"/>
    <w:rsid w:val="00440018"/>
    <w:rsid w:val="00440BD1"/>
    <w:rsid w:val="00443E39"/>
    <w:rsid w:val="00443F49"/>
    <w:rsid w:val="0044423C"/>
    <w:rsid w:val="00446A95"/>
    <w:rsid w:val="00447A35"/>
    <w:rsid w:val="004502C6"/>
    <w:rsid w:val="00450A1E"/>
    <w:rsid w:val="00450C25"/>
    <w:rsid w:val="004535E2"/>
    <w:rsid w:val="00453E8C"/>
    <w:rsid w:val="00454933"/>
    <w:rsid w:val="00455E74"/>
    <w:rsid w:val="00455EE3"/>
    <w:rsid w:val="004571AF"/>
    <w:rsid w:val="004614B5"/>
    <w:rsid w:val="00462D6B"/>
    <w:rsid w:val="0046308D"/>
    <w:rsid w:val="00464AD9"/>
    <w:rsid w:val="00465217"/>
    <w:rsid w:val="0046662C"/>
    <w:rsid w:val="004668DB"/>
    <w:rsid w:val="00471DEE"/>
    <w:rsid w:val="00472A30"/>
    <w:rsid w:val="004731F4"/>
    <w:rsid w:val="00473736"/>
    <w:rsid w:val="00473AB9"/>
    <w:rsid w:val="00473E69"/>
    <w:rsid w:val="00474BAE"/>
    <w:rsid w:val="00475262"/>
    <w:rsid w:val="004757D0"/>
    <w:rsid w:val="004757D8"/>
    <w:rsid w:val="00476870"/>
    <w:rsid w:val="00476963"/>
    <w:rsid w:val="0047732E"/>
    <w:rsid w:val="00477483"/>
    <w:rsid w:val="004774D5"/>
    <w:rsid w:val="00477DB8"/>
    <w:rsid w:val="00481CA9"/>
    <w:rsid w:val="00481E2A"/>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29D"/>
    <w:rsid w:val="004C23FA"/>
    <w:rsid w:val="004C38F5"/>
    <w:rsid w:val="004C3D81"/>
    <w:rsid w:val="004C42EC"/>
    <w:rsid w:val="004C4476"/>
    <w:rsid w:val="004C561C"/>
    <w:rsid w:val="004C5AD7"/>
    <w:rsid w:val="004C68D9"/>
    <w:rsid w:val="004C6D19"/>
    <w:rsid w:val="004C6F4F"/>
    <w:rsid w:val="004D07BD"/>
    <w:rsid w:val="004D144D"/>
    <w:rsid w:val="004D145D"/>
    <w:rsid w:val="004D2518"/>
    <w:rsid w:val="004D3D25"/>
    <w:rsid w:val="004D61E0"/>
    <w:rsid w:val="004D6D11"/>
    <w:rsid w:val="004D7985"/>
    <w:rsid w:val="004D7A64"/>
    <w:rsid w:val="004E1DAE"/>
    <w:rsid w:val="004E424A"/>
    <w:rsid w:val="004E7E87"/>
    <w:rsid w:val="004F04D2"/>
    <w:rsid w:val="004F11CE"/>
    <w:rsid w:val="004F477A"/>
    <w:rsid w:val="004F4AF8"/>
    <w:rsid w:val="004F52D3"/>
    <w:rsid w:val="004F68BF"/>
    <w:rsid w:val="004F68EB"/>
    <w:rsid w:val="004F6E62"/>
    <w:rsid w:val="004F73F0"/>
    <w:rsid w:val="00503092"/>
    <w:rsid w:val="005042EB"/>
    <w:rsid w:val="005059F9"/>
    <w:rsid w:val="005060A3"/>
    <w:rsid w:val="005074F1"/>
    <w:rsid w:val="00507D9F"/>
    <w:rsid w:val="005101FD"/>
    <w:rsid w:val="00510D3A"/>
    <w:rsid w:val="0051117D"/>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272B0"/>
    <w:rsid w:val="005302F3"/>
    <w:rsid w:val="00530DFC"/>
    <w:rsid w:val="00530F1E"/>
    <w:rsid w:val="0053117C"/>
    <w:rsid w:val="0053296E"/>
    <w:rsid w:val="0053434D"/>
    <w:rsid w:val="00534A40"/>
    <w:rsid w:val="00534B9B"/>
    <w:rsid w:val="00535CDC"/>
    <w:rsid w:val="005369CC"/>
    <w:rsid w:val="00537982"/>
    <w:rsid w:val="00540C26"/>
    <w:rsid w:val="00542DA7"/>
    <w:rsid w:val="00542EBF"/>
    <w:rsid w:val="00543BFD"/>
    <w:rsid w:val="005441CD"/>
    <w:rsid w:val="0054499A"/>
    <w:rsid w:val="0054591C"/>
    <w:rsid w:val="00545E6C"/>
    <w:rsid w:val="00547972"/>
    <w:rsid w:val="00547C0F"/>
    <w:rsid w:val="00547E27"/>
    <w:rsid w:val="00552B0E"/>
    <w:rsid w:val="005540EB"/>
    <w:rsid w:val="00554E8B"/>
    <w:rsid w:val="00555A58"/>
    <w:rsid w:val="00555D35"/>
    <w:rsid w:val="00561143"/>
    <w:rsid w:val="005617AE"/>
    <w:rsid w:val="005649CE"/>
    <w:rsid w:val="00566462"/>
    <w:rsid w:val="00567686"/>
    <w:rsid w:val="00573619"/>
    <w:rsid w:val="00573896"/>
    <w:rsid w:val="00573B77"/>
    <w:rsid w:val="00575C0F"/>
    <w:rsid w:val="0057617D"/>
    <w:rsid w:val="00576235"/>
    <w:rsid w:val="00577EDD"/>
    <w:rsid w:val="005817F3"/>
    <w:rsid w:val="005819B5"/>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597"/>
    <w:rsid w:val="005B27FD"/>
    <w:rsid w:val="005B409A"/>
    <w:rsid w:val="005B4B68"/>
    <w:rsid w:val="005B5657"/>
    <w:rsid w:val="005B6211"/>
    <w:rsid w:val="005B6346"/>
    <w:rsid w:val="005B6567"/>
    <w:rsid w:val="005B658F"/>
    <w:rsid w:val="005B7705"/>
    <w:rsid w:val="005B7D4B"/>
    <w:rsid w:val="005C0D9C"/>
    <w:rsid w:val="005C0E35"/>
    <w:rsid w:val="005C1576"/>
    <w:rsid w:val="005C2AE6"/>
    <w:rsid w:val="005C3486"/>
    <w:rsid w:val="005D0288"/>
    <w:rsid w:val="005D06B6"/>
    <w:rsid w:val="005D1B5A"/>
    <w:rsid w:val="005D3510"/>
    <w:rsid w:val="005D65A9"/>
    <w:rsid w:val="005D6CD8"/>
    <w:rsid w:val="005E04F0"/>
    <w:rsid w:val="005E0E0E"/>
    <w:rsid w:val="005E1529"/>
    <w:rsid w:val="005E2A61"/>
    <w:rsid w:val="005F31FC"/>
    <w:rsid w:val="005F3973"/>
    <w:rsid w:val="005F3F98"/>
    <w:rsid w:val="005F4912"/>
    <w:rsid w:val="005F5EED"/>
    <w:rsid w:val="005F7AA6"/>
    <w:rsid w:val="00601FA8"/>
    <w:rsid w:val="006022D6"/>
    <w:rsid w:val="006027BE"/>
    <w:rsid w:val="0060535B"/>
    <w:rsid w:val="00610F08"/>
    <w:rsid w:val="0061106F"/>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437E"/>
    <w:rsid w:val="00644FD6"/>
    <w:rsid w:val="006458D2"/>
    <w:rsid w:val="006460F4"/>
    <w:rsid w:val="0064705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18A5"/>
    <w:rsid w:val="006A2722"/>
    <w:rsid w:val="006A2BE5"/>
    <w:rsid w:val="006A2D39"/>
    <w:rsid w:val="006A4381"/>
    <w:rsid w:val="006A51C1"/>
    <w:rsid w:val="006A52BA"/>
    <w:rsid w:val="006A54BE"/>
    <w:rsid w:val="006A5A07"/>
    <w:rsid w:val="006A6467"/>
    <w:rsid w:val="006A734F"/>
    <w:rsid w:val="006B0B25"/>
    <w:rsid w:val="006B0B9B"/>
    <w:rsid w:val="006B1626"/>
    <w:rsid w:val="006B27AA"/>
    <w:rsid w:val="006B3934"/>
    <w:rsid w:val="006B421C"/>
    <w:rsid w:val="006B4F24"/>
    <w:rsid w:val="006B769C"/>
    <w:rsid w:val="006C0B01"/>
    <w:rsid w:val="006C4F93"/>
    <w:rsid w:val="006C50B8"/>
    <w:rsid w:val="006C59BB"/>
    <w:rsid w:val="006C5ED5"/>
    <w:rsid w:val="006C7E7D"/>
    <w:rsid w:val="006D0D8C"/>
    <w:rsid w:val="006D280A"/>
    <w:rsid w:val="006D2CFF"/>
    <w:rsid w:val="006D2E44"/>
    <w:rsid w:val="006D3497"/>
    <w:rsid w:val="006D5BCF"/>
    <w:rsid w:val="006D5CA7"/>
    <w:rsid w:val="006D693B"/>
    <w:rsid w:val="006D72E5"/>
    <w:rsid w:val="006E1FF1"/>
    <w:rsid w:val="006E2F90"/>
    <w:rsid w:val="006E308B"/>
    <w:rsid w:val="006E320F"/>
    <w:rsid w:val="006E3367"/>
    <w:rsid w:val="006E393C"/>
    <w:rsid w:val="006E40F9"/>
    <w:rsid w:val="006E48E1"/>
    <w:rsid w:val="006E4CC9"/>
    <w:rsid w:val="006E5EB1"/>
    <w:rsid w:val="006E71FE"/>
    <w:rsid w:val="006E7349"/>
    <w:rsid w:val="006F0C5C"/>
    <w:rsid w:val="006F0CDD"/>
    <w:rsid w:val="006F2C7B"/>
    <w:rsid w:val="006F30EC"/>
    <w:rsid w:val="006F38CD"/>
    <w:rsid w:val="006F3F2E"/>
    <w:rsid w:val="006F4A44"/>
    <w:rsid w:val="006F68F7"/>
    <w:rsid w:val="006F6B17"/>
    <w:rsid w:val="00700A64"/>
    <w:rsid w:val="00702610"/>
    <w:rsid w:val="00702DD1"/>
    <w:rsid w:val="007062BF"/>
    <w:rsid w:val="00706D9B"/>
    <w:rsid w:val="00710C4F"/>
    <w:rsid w:val="0071206D"/>
    <w:rsid w:val="0071453B"/>
    <w:rsid w:val="0071510F"/>
    <w:rsid w:val="007204B8"/>
    <w:rsid w:val="00722883"/>
    <w:rsid w:val="00723550"/>
    <w:rsid w:val="00724AF4"/>
    <w:rsid w:val="007259DC"/>
    <w:rsid w:val="0072607F"/>
    <w:rsid w:val="0072667B"/>
    <w:rsid w:val="00727E60"/>
    <w:rsid w:val="00727F48"/>
    <w:rsid w:val="007314F6"/>
    <w:rsid w:val="00731825"/>
    <w:rsid w:val="007325B2"/>
    <w:rsid w:val="00732DAD"/>
    <w:rsid w:val="00734538"/>
    <w:rsid w:val="007405EE"/>
    <w:rsid w:val="00741CFC"/>
    <w:rsid w:val="007420AF"/>
    <w:rsid w:val="0074287A"/>
    <w:rsid w:val="007468F9"/>
    <w:rsid w:val="007519E1"/>
    <w:rsid w:val="00753655"/>
    <w:rsid w:val="00754551"/>
    <w:rsid w:val="00755B71"/>
    <w:rsid w:val="00755EF4"/>
    <w:rsid w:val="00756321"/>
    <w:rsid w:val="0075671A"/>
    <w:rsid w:val="00756D49"/>
    <w:rsid w:val="007600C4"/>
    <w:rsid w:val="00761A27"/>
    <w:rsid w:val="00762D7F"/>
    <w:rsid w:val="00763500"/>
    <w:rsid w:val="007635C4"/>
    <w:rsid w:val="00763D74"/>
    <w:rsid w:val="00767490"/>
    <w:rsid w:val="007675F4"/>
    <w:rsid w:val="007727D2"/>
    <w:rsid w:val="00772EEA"/>
    <w:rsid w:val="0077504B"/>
    <w:rsid w:val="00775B4B"/>
    <w:rsid w:val="00775DEC"/>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86F"/>
    <w:rsid w:val="0079131E"/>
    <w:rsid w:val="00791668"/>
    <w:rsid w:val="00793C4C"/>
    <w:rsid w:val="007973A2"/>
    <w:rsid w:val="007978DB"/>
    <w:rsid w:val="007A1E58"/>
    <w:rsid w:val="007A3E4E"/>
    <w:rsid w:val="007A601D"/>
    <w:rsid w:val="007A6822"/>
    <w:rsid w:val="007A79ED"/>
    <w:rsid w:val="007A7BE9"/>
    <w:rsid w:val="007B011B"/>
    <w:rsid w:val="007B141C"/>
    <w:rsid w:val="007B164B"/>
    <w:rsid w:val="007B1933"/>
    <w:rsid w:val="007B1C6D"/>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543A"/>
    <w:rsid w:val="00807054"/>
    <w:rsid w:val="008106C1"/>
    <w:rsid w:val="00812572"/>
    <w:rsid w:val="008128E4"/>
    <w:rsid w:val="00812D94"/>
    <w:rsid w:val="0081384E"/>
    <w:rsid w:val="00814B7C"/>
    <w:rsid w:val="00814DDA"/>
    <w:rsid w:val="008154A6"/>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959"/>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15E"/>
    <w:rsid w:val="00854240"/>
    <w:rsid w:val="00855874"/>
    <w:rsid w:val="008558E7"/>
    <w:rsid w:val="00857211"/>
    <w:rsid w:val="008575FE"/>
    <w:rsid w:val="00857E72"/>
    <w:rsid w:val="008603B4"/>
    <w:rsid w:val="00860B18"/>
    <w:rsid w:val="00860F34"/>
    <w:rsid w:val="00861478"/>
    <w:rsid w:val="00861B0C"/>
    <w:rsid w:val="0086302F"/>
    <w:rsid w:val="008638F1"/>
    <w:rsid w:val="00866814"/>
    <w:rsid w:val="008673DD"/>
    <w:rsid w:val="00867EB6"/>
    <w:rsid w:val="0087085B"/>
    <w:rsid w:val="00871675"/>
    <w:rsid w:val="008724E1"/>
    <w:rsid w:val="0087448E"/>
    <w:rsid w:val="00874CD7"/>
    <w:rsid w:val="0087601F"/>
    <w:rsid w:val="00877F93"/>
    <w:rsid w:val="008806CF"/>
    <w:rsid w:val="00882A3D"/>
    <w:rsid w:val="00883307"/>
    <w:rsid w:val="00883BE3"/>
    <w:rsid w:val="00884664"/>
    <w:rsid w:val="008851E0"/>
    <w:rsid w:val="00885F43"/>
    <w:rsid w:val="00886CB5"/>
    <w:rsid w:val="00887617"/>
    <w:rsid w:val="00887B9C"/>
    <w:rsid w:val="0089014E"/>
    <w:rsid w:val="00890D37"/>
    <w:rsid w:val="00891DE9"/>
    <w:rsid w:val="00893085"/>
    <w:rsid w:val="00895377"/>
    <w:rsid w:val="0089664C"/>
    <w:rsid w:val="00897697"/>
    <w:rsid w:val="00897DF6"/>
    <w:rsid w:val="008A0BB8"/>
    <w:rsid w:val="008A128E"/>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D2E"/>
    <w:rsid w:val="008D0813"/>
    <w:rsid w:val="008D0E9A"/>
    <w:rsid w:val="008D3F0D"/>
    <w:rsid w:val="008D45ED"/>
    <w:rsid w:val="008D49C6"/>
    <w:rsid w:val="008D4AA5"/>
    <w:rsid w:val="008D75A1"/>
    <w:rsid w:val="008E2E39"/>
    <w:rsid w:val="008E450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1779"/>
    <w:rsid w:val="00912DED"/>
    <w:rsid w:val="00914E9D"/>
    <w:rsid w:val="009179FA"/>
    <w:rsid w:val="00917F53"/>
    <w:rsid w:val="009205C9"/>
    <w:rsid w:val="00921147"/>
    <w:rsid w:val="00921CA5"/>
    <w:rsid w:val="009222CE"/>
    <w:rsid w:val="00922427"/>
    <w:rsid w:val="009228ED"/>
    <w:rsid w:val="00922963"/>
    <w:rsid w:val="0092418A"/>
    <w:rsid w:val="00926308"/>
    <w:rsid w:val="0092720E"/>
    <w:rsid w:val="00930329"/>
    <w:rsid w:val="0093094D"/>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5F94"/>
    <w:rsid w:val="00947DDA"/>
    <w:rsid w:val="00947EEE"/>
    <w:rsid w:val="0095028C"/>
    <w:rsid w:val="009503B6"/>
    <w:rsid w:val="0095040D"/>
    <w:rsid w:val="00950910"/>
    <w:rsid w:val="00951B38"/>
    <w:rsid w:val="009604F5"/>
    <w:rsid w:val="00960868"/>
    <w:rsid w:val="0096147E"/>
    <w:rsid w:val="009629D7"/>
    <w:rsid w:val="009640D6"/>
    <w:rsid w:val="009647FF"/>
    <w:rsid w:val="00965CD6"/>
    <w:rsid w:val="00967248"/>
    <w:rsid w:val="00971338"/>
    <w:rsid w:val="00973758"/>
    <w:rsid w:val="0097381E"/>
    <w:rsid w:val="009743D0"/>
    <w:rsid w:val="009751AA"/>
    <w:rsid w:val="0097530C"/>
    <w:rsid w:val="00977799"/>
    <w:rsid w:val="00977AD7"/>
    <w:rsid w:val="00981361"/>
    <w:rsid w:val="00981695"/>
    <w:rsid w:val="009819FC"/>
    <w:rsid w:val="00982184"/>
    <w:rsid w:val="009825D5"/>
    <w:rsid w:val="00982AC2"/>
    <w:rsid w:val="00984C8B"/>
    <w:rsid w:val="009879D5"/>
    <w:rsid w:val="009908D3"/>
    <w:rsid w:val="0099125A"/>
    <w:rsid w:val="009913BD"/>
    <w:rsid w:val="009916C8"/>
    <w:rsid w:val="009920AB"/>
    <w:rsid w:val="00992BDC"/>
    <w:rsid w:val="00992E3F"/>
    <w:rsid w:val="00992E9C"/>
    <w:rsid w:val="0099418A"/>
    <w:rsid w:val="009946FC"/>
    <w:rsid w:val="009949B9"/>
    <w:rsid w:val="00995FC0"/>
    <w:rsid w:val="00996BED"/>
    <w:rsid w:val="00997C8A"/>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47F9"/>
    <w:rsid w:val="009C5B6B"/>
    <w:rsid w:val="009C5E99"/>
    <w:rsid w:val="009C6B2C"/>
    <w:rsid w:val="009C6CF6"/>
    <w:rsid w:val="009C7B61"/>
    <w:rsid w:val="009D035A"/>
    <w:rsid w:val="009D0370"/>
    <w:rsid w:val="009D0626"/>
    <w:rsid w:val="009D271F"/>
    <w:rsid w:val="009D4DA0"/>
    <w:rsid w:val="009D6234"/>
    <w:rsid w:val="009D65AF"/>
    <w:rsid w:val="009D6F0D"/>
    <w:rsid w:val="009D74F1"/>
    <w:rsid w:val="009D785D"/>
    <w:rsid w:val="009D7CBA"/>
    <w:rsid w:val="009E18C9"/>
    <w:rsid w:val="009E1F5A"/>
    <w:rsid w:val="009E3290"/>
    <w:rsid w:val="009E45CE"/>
    <w:rsid w:val="009E5412"/>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2F0E"/>
    <w:rsid w:val="00A250C9"/>
    <w:rsid w:val="00A27303"/>
    <w:rsid w:val="00A277C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57A5A"/>
    <w:rsid w:val="00A60E94"/>
    <w:rsid w:val="00A61175"/>
    <w:rsid w:val="00A61BBA"/>
    <w:rsid w:val="00A628E6"/>
    <w:rsid w:val="00A6512C"/>
    <w:rsid w:val="00A66B31"/>
    <w:rsid w:val="00A67637"/>
    <w:rsid w:val="00A67BCA"/>
    <w:rsid w:val="00A715A8"/>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44A0"/>
    <w:rsid w:val="00A965B5"/>
    <w:rsid w:val="00A97AF0"/>
    <w:rsid w:val="00AA030D"/>
    <w:rsid w:val="00AA2199"/>
    <w:rsid w:val="00AA53E2"/>
    <w:rsid w:val="00AA69DC"/>
    <w:rsid w:val="00AA7E15"/>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651B"/>
    <w:rsid w:val="00AD700A"/>
    <w:rsid w:val="00AD7D96"/>
    <w:rsid w:val="00AD7FDF"/>
    <w:rsid w:val="00AE16EC"/>
    <w:rsid w:val="00AE287B"/>
    <w:rsid w:val="00AE56EC"/>
    <w:rsid w:val="00AE5876"/>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2CA0"/>
    <w:rsid w:val="00B2336E"/>
    <w:rsid w:val="00B23968"/>
    <w:rsid w:val="00B2439E"/>
    <w:rsid w:val="00B25377"/>
    <w:rsid w:val="00B25E11"/>
    <w:rsid w:val="00B26D29"/>
    <w:rsid w:val="00B2713A"/>
    <w:rsid w:val="00B335C8"/>
    <w:rsid w:val="00B34044"/>
    <w:rsid w:val="00B3665C"/>
    <w:rsid w:val="00B36E1B"/>
    <w:rsid w:val="00B374EB"/>
    <w:rsid w:val="00B41CE6"/>
    <w:rsid w:val="00B42871"/>
    <w:rsid w:val="00B42C83"/>
    <w:rsid w:val="00B42CF0"/>
    <w:rsid w:val="00B442B6"/>
    <w:rsid w:val="00B4613E"/>
    <w:rsid w:val="00B47CE0"/>
    <w:rsid w:val="00B505A4"/>
    <w:rsid w:val="00B50A8D"/>
    <w:rsid w:val="00B50D06"/>
    <w:rsid w:val="00B50FEC"/>
    <w:rsid w:val="00B5204B"/>
    <w:rsid w:val="00B52927"/>
    <w:rsid w:val="00B5376A"/>
    <w:rsid w:val="00B53B00"/>
    <w:rsid w:val="00B54CDD"/>
    <w:rsid w:val="00B5604F"/>
    <w:rsid w:val="00B60265"/>
    <w:rsid w:val="00B61A8B"/>
    <w:rsid w:val="00B64271"/>
    <w:rsid w:val="00B642B4"/>
    <w:rsid w:val="00B64511"/>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38BB"/>
    <w:rsid w:val="00B8458D"/>
    <w:rsid w:val="00B85315"/>
    <w:rsid w:val="00B86D68"/>
    <w:rsid w:val="00B87E0A"/>
    <w:rsid w:val="00B87FD4"/>
    <w:rsid w:val="00B90636"/>
    <w:rsid w:val="00B90735"/>
    <w:rsid w:val="00B90A43"/>
    <w:rsid w:val="00B90B66"/>
    <w:rsid w:val="00B90E02"/>
    <w:rsid w:val="00B92E93"/>
    <w:rsid w:val="00B945C6"/>
    <w:rsid w:val="00B951F2"/>
    <w:rsid w:val="00B95AF4"/>
    <w:rsid w:val="00B962D0"/>
    <w:rsid w:val="00B96C0E"/>
    <w:rsid w:val="00BA1CC0"/>
    <w:rsid w:val="00BA2327"/>
    <w:rsid w:val="00BA6366"/>
    <w:rsid w:val="00BA649E"/>
    <w:rsid w:val="00BA741C"/>
    <w:rsid w:val="00BB189B"/>
    <w:rsid w:val="00BB2421"/>
    <w:rsid w:val="00BB2F2B"/>
    <w:rsid w:val="00BB3A6C"/>
    <w:rsid w:val="00BB5B83"/>
    <w:rsid w:val="00BB7214"/>
    <w:rsid w:val="00BB752B"/>
    <w:rsid w:val="00BB7657"/>
    <w:rsid w:val="00BC239B"/>
    <w:rsid w:val="00BC47FB"/>
    <w:rsid w:val="00BC54A4"/>
    <w:rsid w:val="00BC6B3F"/>
    <w:rsid w:val="00BC6C95"/>
    <w:rsid w:val="00BC7EA3"/>
    <w:rsid w:val="00BD1333"/>
    <w:rsid w:val="00BD1809"/>
    <w:rsid w:val="00BD21EC"/>
    <w:rsid w:val="00BD222B"/>
    <w:rsid w:val="00BD2EAC"/>
    <w:rsid w:val="00BD32B1"/>
    <w:rsid w:val="00BD34D8"/>
    <w:rsid w:val="00BD5D8F"/>
    <w:rsid w:val="00BD5E40"/>
    <w:rsid w:val="00BD68DC"/>
    <w:rsid w:val="00BD6D9B"/>
    <w:rsid w:val="00BD6E1F"/>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4AEA"/>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4DBF"/>
    <w:rsid w:val="00C37CFE"/>
    <w:rsid w:val="00C40521"/>
    <w:rsid w:val="00C41605"/>
    <w:rsid w:val="00C429D3"/>
    <w:rsid w:val="00C433DD"/>
    <w:rsid w:val="00C436C4"/>
    <w:rsid w:val="00C4416F"/>
    <w:rsid w:val="00C44540"/>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5E09"/>
    <w:rsid w:val="00C67D53"/>
    <w:rsid w:val="00C70B9C"/>
    <w:rsid w:val="00C712C0"/>
    <w:rsid w:val="00C7203C"/>
    <w:rsid w:val="00C72EB3"/>
    <w:rsid w:val="00C7441E"/>
    <w:rsid w:val="00C7497F"/>
    <w:rsid w:val="00C75C2B"/>
    <w:rsid w:val="00C76193"/>
    <w:rsid w:val="00C76794"/>
    <w:rsid w:val="00C81DD3"/>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4F57"/>
    <w:rsid w:val="00CA5955"/>
    <w:rsid w:val="00CA5A40"/>
    <w:rsid w:val="00CA780E"/>
    <w:rsid w:val="00CB0984"/>
    <w:rsid w:val="00CB09AF"/>
    <w:rsid w:val="00CB0FD4"/>
    <w:rsid w:val="00CB3651"/>
    <w:rsid w:val="00CB3CEF"/>
    <w:rsid w:val="00CB4548"/>
    <w:rsid w:val="00CB5744"/>
    <w:rsid w:val="00CB63B3"/>
    <w:rsid w:val="00CB6D23"/>
    <w:rsid w:val="00CB70B7"/>
    <w:rsid w:val="00CC0160"/>
    <w:rsid w:val="00CC0372"/>
    <w:rsid w:val="00CC04C2"/>
    <w:rsid w:val="00CC0894"/>
    <w:rsid w:val="00CC0AB9"/>
    <w:rsid w:val="00CC2554"/>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5F"/>
    <w:rsid w:val="00CE21B3"/>
    <w:rsid w:val="00CE2209"/>
    <w:rsid w:val="00CE334F"/>
    <w:rsid w:val="00CE4589"/>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06D8"/>
    <w:rsid w:val="00D2113E"/>
    <w:rsid w:val="00D21B36"/>
    <w:rsid w:val="00D21F74"/>
    <w:rsid w:val="00D2200F"/>
    <w:rsid w:val="00D22668"/>
    <w:rsid w:val="00D22E79"/>
    <w:rsid w:val="00D24266"/>
    <w:rsid w:val="00D24A0C"/>
    <w:rsid w:val="00D274F9"/>
    <w:rsid w:val="00D30BC1"/>
    <w:rsid w:val="00D34409"/>
    <w:rsid w:val="00D35325"/>
    <w:rsid w:val="00D37AC6"/>
    <w:rsid w:val="00D42131"/>
    <w:rsid w:val="00D42297"/>
    <w:rsid w:val="00D42821"/>
    <w:rsid w:val="00D4349C"/>
    <w:rsid w:val="00D45EFA"/>
    <w:rsid w:val="00D4672C"/>
    <w:rsid w:val="00D46D6F"/>
    <w:rsid w:val="00D47263"/>
    <w:rsid w:val="00D478B2"/>
    <w:rsid w:val="00D50AC8"/>
    <w:rsid w:val="00D520F6"/>
    <w:rsid w:val="00D5419D"/>
    <w:rsid w:val="00D6104D"/>
    <w:rsid w:val="00D624DA"/>
    <w:rsid w:val="00D64103"/>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78B"/>
    <w:rsid w:val="00D82F2B"/>
    <w:rsid w:val="00D846F6"/>
    <w:rsid w:val="00D84C33"/>
    <w:rsid w:val="00D87580"/>
    <w:rsid w:val="00D91BA2"/>
    <w:rsid w:val="00D92562"/>
    <w:rsid w:val="00D93260"/>
    <w:rsid w:val="00D953E1"/>
    <w:rsid w:val="00D95F19"/>
    <w:rsid w:val="00DA02AE"/>
    <w:rsid w:val="00DA14A8"/>
    <w:rsid w:val="00DA189B"/>
    <w:rsid w:val="00DA3DAA"/>
    <w:rsid w:val="00DA40F4"/>
    <w:rsid w:val="00DA4EAE"/>
    <w:rsid w:val="00DA5AFB"/>
    <w:rsid w:val="00DA648E"/>
    <w:rsid w:val="00DA6F78"/>
    <w:rsid w:val="00DA72A3"/>
    <w:rsid w:val="00DA7F24"/>
    <w:rsid w:val="00DB1D1A"/>
    <w:rsid w:val="00DB1FD8"/>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776"/>
    <w:rsid w:val="00DD48DF"/>
    <w:rsid w:val="00DD7591"/>
    <w:rsid w:val="00DD78D3"/>
    <w:rsid w:val="00DE0469"/>
    <w:rsid w:val="00DE04E4"/>
    <w:rsid w:val="00DE142D"/>
    <w:rsid w:val="00DE15A3"/>
    <w:rsid w:val="00DE15A4"/>
    <w:rsid w:val="00DE2DFB"/>
    <w:rsid w:val="00DE3110"/>
    <w:rsid w:val="00DE3E34"/>
    <w:rsid w:val="00DE3F33"/>
    <w:rsid w:val="00DE5643"/>
    <w:rsid w:val="00DE58AF"/>
    <w:rsid w:val="00DE59A2"/>
    <w:rsid w:val="00DE7BFB"/>
    <w:rsid w:val="00DF100F"/>
    <w:rsid w:val="00DF19E8"/>
    <w:rsid w:val="00DF1AD5"/>
    <w:rsid w:val="00DF21A5"/>
    <w:rsid w:val="00DF334F"/>
    <w:rsid w:val="00DF3D3B"/>
    <w:rsid w:val="00DF487E"/>
    <w:rsid w:val="00DF5ED0"/>
    <w:rsid w:val="00DF6BEB"/>
    <w:rsid w:val="00DF7A2E"/>
    <w:rsid w:val="00DF7BF4"/>
    <w:rsid w:val="00DF7C63"/>
    <w:rsid w:val="00E01C2E"/>
    <w:rsid w:val="00E01C48"/>
    <w:rsid w:val="00E02FD2"/>
    <w:rsid w:val="00E03FA5"/>
    <w:rsid w:val="00E05452"/>
    <w:rsid w:val="00E1059E"/>
    <w:rsid w:val="00E13707"/>
    <w:rsid w:val="00E13CCC"/>
    <w:rsid w:val="00E15652"/>
    <w:rsid w:val="00E156AE"/>
    <w:rsid w:val="00E16EFE"/>
    <w:rsid w:val="00E1728C"/>
    <w:rsid w:val="00E17E9E"/>
    <w:rsid w:val="00E21727"/>
    <w:rsid w:val="00E222C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37086"/>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A3E9D"/>
    <w:rsid w:val="00EB06CD"/>
    <w:rsid w:val="00EB17F8"/>
    <w:rsid w:val="00EB3620"/>
    <w:rsid w:val="00EB4283"/>
    <w:rsid w:val="00EB449C"/>
    <w:rsid w:val="00EB51AE"/>
    <w:rsid w:val="00EB5EEB"/>
    <w:rsid w:val="00EB7467"/>
    <w:rsid w:val="00EC3C40"/>
    <w:rsid w:val="00EC3FDE"/>
    <w:rsid w:val="00EC4045"/>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6611"/>
    <w:rsid w:val="00F067A1"/>
    <w:rsid w:val="00F0686E"/>
    <w:rsid w:val="00F06E3D"/>
    <w:rsid w:val="00F073D3"/>
    <w:rsid w:val="00F07CD8"/>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043C"/>
    <w:rsid w:val="00F3136D"/>
    <w:rsid w:val="00F31D87"/>
    <w:rsid w:val="00F32725"/>
    <w:rsid w:val="00F327DA"/>
    <w:rsid w:val="00F33EA5"/>
    <w:rsid w:val="00F375A3"/>
    <w:rsid w:val="00F418A0"/>
    <w:rsid w:val="00F42E63"/>
    <w:rsid w:val="00F43456"/>
    <w:rsid w:val="00F44DEE"/>
    <w:rsid w:val="00F451D1"/>
    <w:rsid w:val="00F454DB"/>
    <w:rsid w:val="00F45690"/>
    <w:rsid w:val="00F4579B"/>
    <w:rsid w:val="00F45DC8"/>
    <w:rsid w:val="00F47F8A"/>
    <w:rsid w:val="00F506B6"/>
    <w:rsid w:val="00F52B72"/>
    <w:rsid w:val="00F52F60"/>
    <w:rsid w:val="00F53DC7"/>
    <w:rsid w:val="00F543BE"/>
    <w:rsid w:val="00F572FC"/>
    <w:rsid w:val="00F6137D"/>
    <w:rsid w:val="00F62EED"/>
    <w:rsid w:val="00F63231"/>
    <w:rsid w:val="00F63C93"/>
    <w:rsid w:val="00F652C7"/>
    <w:rsid w:val="00F70B82"/>
    <w:rsid w:val="00F70C52"/>
    <w:rsid w:val="00F70C7E"/>
    <w:rsid w:val="00F728B0"/>
    <w:rsid w:val="00F7466A"/>
    <w:rsid w:val="00F7515E"/>
    <w:rsid w:val="00F7717C"/>
    <w:rsid w:val="00F77E57"/>
    <w:rsid w:val="00F80F28"/>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19AC"/>
    <w:rsid w:val="00F9259D"/>
    <w:rsid w:val="00F933D0"/>
    <w:rsid w:val="00F94CB1"/>
    <w:rsid w:val="00F9507E"/>
    <w:rsid w:val="00F954E1"/>
    <w:rsid w:val="00F955C3"/>
    <w:rsid w:val="00F960D9"/>
    <w:rsid w:val="00F96F75"/>
    <w:rsid w:val="00FA25B2"/>
    <w:rsid w:val="00FA28C0"/>
    <w:rsid w:val="00FA41AE"/>
    <w:rsid w:val="00FA4AD8"/>
    <w:rsid w:val="00FA51F2"/>
    <w:rsid w:val="00FA54F7"/>
    <w:rsid w:val="00FB02D1"/>
    <w:rsid w:val="00FB0923"/>
    <w:rsid w:val="00FB1ADB"/>
    <w:rsid w:val="00FB24BF"/>
    <w:rsid w:val="00FB3D33"/>
    <w:rsid w:val="00FB4D57"/>
    <w:rsid w:val="00FB51C4"/>
    <w:rsid w:val="00FB5896"/>
    <w:rsid w:val="00FB5C26"/>
    <w:rsid w:val="00FB7621"/>
    <w:rsid w:val="00FB7CCA"/>
    <w:rsid w:val="00FB7E9C"/>
    <w:rsid w:val="00FC0DA1"/>
    <w:rsid w:val="00FC2242"/>
    <w:rsid w:val="00FC38F5"/>
    <w:rsid w:val="00FC416A"/>
    <w:rsid w:val="00FC5CBD"/>
    <w:rsid w:val="00FC7A6C"/>
    <w:rsid w:val="00FD23B1"/>
    <w:rsid w:val="00FD290B"/>
    <w:rsid w:val="00FD368B"/>
    <w:rsid w:val="00FD426D"/>
    <w:rsid w:val="00FD48FB"/>
    <w:rsid w:val="00FD4D1C"/>
    <w:rsid w:val="00FD58D8"/>
    <w:rsid w:val="00FD6485"/>
    <w:rsid w:val="00FD775B"/>
    <w:rsid w:val="00FE042B"/>
    <w:rsid w:val="00FE0B2D"/>
    <w:rsid w:val="00FE15D9"/>
    <w:rsid w:val="00FE49C0"/>
    <w:rsid w:val="00FE5567"/>
    <w:rsid w:val="00FE5605"/>
    <w:rsid w:val="00FE6380"/>
    <w:rsid w:val="00FE65CB"/>
    <w:rsid w:val="00FE673F"/>
    <w:rsid w:val="00FE7EF9"/>
    <w:rsid w:val="00FF1706"/>
    <w:rsid w:val="00FF208F"/>
    <w:rsid w:val="00FF32C5"/>
    <w:rsid w:val="00FF33B2"/>
    <w:rsid w:val="00FF4978"/>
    <w:rsid w:val="00FF4B17"/>
    <w:rsid w:val="00FF4FBC"/>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459767"/>
  <w15:docId w15:val="{B8B1397F-4B08-49AE-8960-C2996E91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481E2A"/>
    <w:pPr>
      <w:spacing w:before="240" w:after="60"/>
      <w:outlineLvl w:val="6"/>
    </w:pPr>
    <w:rPr>
      <w:rFonts w:ascii="Arial" w:hAnsi="Arial"/>
      <w:sz w:val="24"/>
      <w:szCs w:val="24"/>
    </w:rPr>
  </w:style>
  <w:style w:type="paragraph" w:styleId="Ttulo8">
    <w:name w:val="heading 8"/>
    <w:basedOn w:val="Normal"/>
    <w:next w:val="Normal"/>
    <w:link w:val="Ttulo8Car"/>
    <w:qFormat/>
    <w:rsid w:val="00481E2A"/>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rsid w:val="00AA030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ar">
    <w:name w:val="Título 7 Car"/>
    <w:basedOn w:val="Fuentedeprrafopredeter"/>
    <w:link w:val="Ttulo7"/>
    <w:rsid w:val="00481E2A"/>
    <w:rPr>
      <w:rFonts w:ascii="Arial" w:hAnsi="Arial"/>
      <w:sz w:val="24"/>
      <w:szCs w:val="24"/>
    </w:rPr>
  </w:style>
  <w:style w:type="character" w:customStyle="1" w:styleId="Ttulo8Car">
    <w:name w:val="Título 8 Car"/>
    <w:basedOn w:val="Fuentedeprrafopredeter"/>
    <w:link w:val="Ttulo8"/>
    <w:rsid w:val="00481E2A"/>
    <w:rPr>
      <w:rFonts w:ascii="Arial" w:hAnsi="Arial"/>
      <w:i/>
      <w:iCs/>
      <w:sz w:val="24"/>
      <w:szCs w:val="24"/>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481E2A"/>
    <w:rPr>
      <w:rFonts w:ascii="Tahoma" w:hAnsi="Tahoma"/>
      <w:sz w:val="22"/>
      <w:u w:val="single"/>
      <w:lang w:val="es-MX"/>
    </w:rPr>
  </w:style>
  <w:style w:type="character" w:customStyle="1" w:styleId="TextoindependienteCar">
    <w:name w:val="Texto independiente Car"/>
    <w:aliases w:val="AvtalBrödtext Car"/>
    <w:basedOn w:val="Fuentedeprrafopredeter"/>
    <w:link w:val="Textoindependiente"/>
    <w:rsid w:val="00481E2A"/>
    <w:rPr>
      <w:rFonts w:ascii="Tms Rmn" w:hAnsi="Tms Rmn"/>
      <w:lang w:val="en-US" w:eastAsia="en-US"/>
    </w:rPr>
  </w:style>
  <w:style w:type="paragraph" w:styleId="Sangra2detindependiente">
    <w:name w:val="Body Text Indent 2"/>
    <w:basedOn w:val="Normal"/>
    <w:link w:val="Sangra2detindependienteCar"/>
    <w:rsid w:val="00481E2A"/>
    <w:pPr>
      <w:spacing w:after="120" w:line="480" w:lineRule="auto"/>
      <w:ind w:left="360"/>
    </w:pPr>
  </w:style>
  <w:style w:type="character" w:customStyle="1" w:styleId="Sangra2detindependienteCar">
    <w:name w:val="Sangría 2 de t. independiente Car"/>
    <w:basedOn w:val="Fuentedeprrafopredeter"/>
    <w:link w:val="Sangra2detindependiente"/>
    <w:rsid w:val="00481E2A"/>
    <w:rPr>
      <w:rFonts w:ascii="Verdana" w:hAnsi="Verdana"/>
      <w:sz w:val="16"/>
      <w:szCs w:val="16"/>
    </w:rPr>
  </w:style>
  <w:style w:type="character" w:styleId="Nmerodepgina">
    <w:name w:val="page number"/>
    <w:basedOn w:val="Fuentedeprrafopredeter"/>
    <w:rsid w:val="00481E2A"/>
  </w:style>
  <w:style w:type="paragraph" w:styleId="Sangradetextonormal">
    <w:name w:val="Body Text Indent"/>
    <w:basedOn w:val="Normal"/>
    <w:link w:val="SangradetextonormalCar"/>
    <w:rsid w:val="00481E2A"/>
    <w:pPr>
      <w:spacing w:after="120"/>
      <w:ind w:left="360"/>
    </w:pPr>
  </w:style>
  <w:style w:type="character" w:customStyle="1" w:styleId="SangradetextonormalCar">
    <w:name w:val="Sangría de texto normal Car"/>
    <w:basedOn w:val="Fuentedeprrafopredeter"/>
    <w:link w:val="Sangradetextonormal"/>
    <w:rsid w:val="00481E2A"/>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481E2A"/>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481E2A"/>
    <w:rPr>
      <w:rFonts w:ascii="Verdana" w:hAnsi="Verdana"/>
      <w:sz w:val="16"/>
      <w:szCs w:val="16"/>
    </w:rPr>
  </w:style>
  <w:style w:type="paragraph" w:customStyle="1" w:styleId="Sangradet">
    <w:name w:val="Sangría de t"/>
    <w:aliases w:val="independiente"/>
    <w:basedOn w:val="Normal"/>
    <w:uiPriority w:val="99"/>
    <w:rsid w:val="00481E2A"/>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481E2A"/>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481E2A"/>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481E2A"/>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481E2A"/>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481E2A"/>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481E2A"/>
    <w:rPr>
      <w:rFonts w:ascii="Arial" w:hAnsi="Arial" w:cs="Arial"/>
      <w:sz w:val="22"/>
      <w:szCs w:val="22"/>
    </w:rPr>
  </w:style>
  <w:style w:type="paragraph" w:styleId="TDC4">
    <w:name w:val="toc 4"/>
    <w:basedOn w:val="Normal"/>
    <w:next w:val="Normal"/>
    <w:autoRedefine/>
    <w:rsid w:val="00481E2A"/>
    <w:pPr>
      <w:ind w:left="660"/>
    </w:pPr>
    <w:rPr>
      <w:rFonts w:ascii="Arial" w:hAnsi="Arial"/>
      <w:sz w:val="18"/>
      <w:szCs w:val="20"/>
    </w:rPr>
  </w:style>
  <w:style w:type="paragraph" w:styleId="TDC5">
    <w:name w:val="toc 5"/>
    <w:basedOn w:val="Normal"/>
    <w:next w:val="Normal"/>
    <w:autoRedefine/>
    <w:rsid w:val="00481E2A"/>
    <w:pPr>
      <w:ind w:left="880"/>
    </w:pPr>
    <w:rPr>
      <w:rFonts w:ascii="Times New Roman" w:hAnsi="Times New Roman"/>
      <w:sz w:val="20"/>
      <w:szCs w:val="20"/>
    </w:rPr>
  </w:style>
  <w:style w:type="paragraph" w:styleId="TDC6">
    <w:name w:val="toc 6"/>
    <w:basedOn w:val="Normal"/>
    <w:next w:val="Normal"/>
    <w:autoRedefine/>
    <w:rsid w:val="00481E2A"/>
    <w:pPr>
      <w:ind w:left="1100"/>
    </w:pPr>
    <w:rPr>
      <w:rFonts w:ascii="Times New Roman" w:hAnsi="Times New Roman"/>
      <w:sz w:val="20"/>
      <w:szCs w:val="20"/>
    </w:rPr>
  </w:style>
  <w:style w:type="paragraph" w:styleId="TDC7">
    <w:name w:val="toc 7"/>
    <w:basedOn w:val="Normal"/>
    <w:next w:val="Normal"/>
    <w:autoRedefine/>
    <w:rsid w:val="00481E2A"/>
    <w:pPr>
      <w:ind w:left="1320"/>
    </w:pPr>
    <w:rPr>
      <w:rFonts w:ascii="Times New Roman" w:hAnsi="Times New Roman"/>
      <w:sz w:val="20"/>
      <w:szCs w:val="20"/>
    </w:rPr>
  </w:style>
  <w:style w:type="paragraph" w:styleId="TDC8">
    <w:name w:val="toc 8"/>
    <w:basedOn w:val="Normal"/>
    <w:next w:val="Normal"/>
    <w:autoRedefine/>
    <w:rsid w:val="00481E2A"/>
    <w:pPr>
      <w:ind w:left="1540"/>
    </w:pPr>
    <w:rPr>
      <w:rFonts w:ascii="Times New Roman" w:hAnsi="Times New Roman"/>
      <w:sz w:val="20"/>
      <w:szCs w:val="20"/>
    </w:rPr>
  </w:style>
  <w:style w:type="paragraph" w:styleId="TDC9">
    <w:name w:val="toc 9"/>
    <w:basedOn w:val="Normal"/>
    <w:next w:val="Normal"/>
    <w:autoRedefine/>
    <w:rsid w:val="00481E2A"/>
    <w:pPr>
      <w:ind w:left="1760"/>
    </w:pPr>
    <w:rPr>
      <w:rFonts w:ascii="Times New Roman" w:hAnsi="Times New Roman"/>
      <w:sz w:val="20"/>
      <w:szCs w:val="20"/>
    </w:rPr>
  </w:style>
  <w:style w:type="paragraph" w:customStyle="1" w:styleId="Text">
    <w:name w:val="Text"/>
    <w:link w:val="Text0"/>
    <w:rsid w:val="00481E2A"/>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481E2A"/>
    <w:rPr>
      <w:rFonts w:ascii="Calibri" w:hAnsi="Calibri" w:cs="Miriam"/>
      <w:spacing w:val="4"/>
      <w:sz w:val="22"/>
      <w:szCs w:val="22"/>
      <w:lang w:val="en-US" w:eastAsia="he-IL" w:bidi="he-IL"/>
    </w:rPr>
  </w:style>
  <w:style w:type="character" w:styleId="Hipervnculovisitado">
    <w:name w:val="FollowedHyperlink"/>
    <w:uiPriority w:val="99"/>
    <w:unhideWhenUsed/>
    <w:rsid w:val="00481E2A"/>
    <w:rPr>
      <w:color w:val="800080"/>
      <w:u w:val="single"/>
    </w:rPr>
  </w:style>
  <w:style w:type="paragraph" w:customStyle="1" w:styleId="xl775">
    <w:name w:val="xl775"/>
    <w:basedOn w:val="Normal"/>
    <w:rsid w:val="00481E2A"/>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481E2A"/>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481E2A"/>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481E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481E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481E2A"/>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481E2A"/>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481E2A"/>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481E2A"/>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481E2A"/>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481E2A"/>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character" w:customStyle="1" w:styleId="apple-converted-space">
    <w:name w:val="apple-converted-space"/>
    <w:basedOn w:val="Fuentedeprrafopredeter"/>
    <w:rsid w:val="00481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149592838">
      <w:bodyDiv w:val="1"/>
      <w:marLeft w:val="0"/>
      <w:marRight w:val="0"/>
      <w:marTop w:val="0"/>
      <w:marBottom w:val="0"/>
      <w:divBdr>
        <w:top w:val="none" w:sz="0" w:space="0" w:color="auto"/>
        <w:left w:val="none" w:sz="0" w:space="0" w:color="auto"/>
        <w:bottom w:val="none" w:sz="0" w:space="0" w:color="auto"/>
        <w:right w:val="none" w:sz="0" w:space="0" w:color="auto"/>
      </w:divBdr>
    </w:div>
    <w:div w:id="1247881266">
      <w:bodyDiv w:val="1"/>
      <w:marLeft w:val="0"/>
      <w:marRight w:val="0"/>
      <w:marTop w:val="0"/>
      <w:marBottom w:val="0"/>
      <w:divBdr>
        <w:top w:val="none" w:sz="0" w:space="0" w:color="auto"/>
        <w:left w:val="none" w:sz="0" w:space="0" w:color="auto"/>
        <w:bottom w:val="none" w:sz="0" w:space="0" w:color="auto"/>
        <w:right w:val="none" w:sz="0" w:space="0" w:color="auto"/>
      </w:divBdr>
    </w:div>
    <w:div w:id="130424025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EEBB41C0-F2FE-4B83-B7E5-C47FEBD6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15168</Words>
  <Characters>83425</Characters>
  <Application>Microsoft Office Word</Application>
  <DocSecurity>0</DocSecurity>
  <Lines>695</Lines>
  <Paragraphs>196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98397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2016-05-03T13:47:00Z</cp:lastPrinted>
  <dcterms:created xsi:type="dcterms:W3CDTF">2016-06-01T15:54:00Z</dcterms:created>
  <dcterms:modified xsi:type="dcterms:W3CDTF">2016-06-01T15:54:00Z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